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E9F1FF"/>
  <w:body>
    <w:p w14:paraId="6B5B4843" w14:textId="165FD289" w:rsidR="004A4584" w:rsidRPr="006A4957" w:rsidRDefault="004A4584" w:rsidP="004A4584">
      <w:pPr>
        <w:spacing w:after="0"/>
        <w:jc w:val="center"/>
        <w:rPr>
          <w:rFonts w:ascii="Arial" w:hAnsi="Arial" w:cs="Arial"/>
          <w:b/>
        </w:rPr>
      </w:pPr>
      <w:r w:rsidRPr="006A4957">
        <w:rPr>
          <w:rFonts w:ascii="Arial" w:hAnsi="Arial" w:cs="Arial"/>
          <w:b/>
        </w:rPr>
        <w:t>Než začnete formulář vyplňovat, přečtěte si, prosím, pokyny</w:t>
      </w:r>
      <w:r w:rsidRPr="006A4957">
        <w:rPr>
          <w:rFonts w:ascii="Arial" w:hAnsi="Arial" w:cs="Arial"/>
          <w:b/>
          <w:bCs/>
        </w:rPr>
        <w:t xml:space="preserve"> (str. </w:t>
      </w:r>
      <w:r w:rsidR="006A4957" w:rsidRPr="006A4957">
        <w:rPr>
          <w:rFonts w:ascii="Arial" w:hAnsi="Arial" w:cs="Arial"/>
          <w:b/>
          <w:bCs/>
        </w:rPr>
        <w:t>10</w:t>
      </w:r>
      <w:r w:rsidRPr="006A4957">
        <w:rPr>
          <w:rFonts w:ascii="Arial" w:hAnsi="Arial" w:cs="Arial"/>
          <w:b/>
          <w:bCs/>
        </w:rPr>
        <w:t xml:space="preserve"> a dále).</w:t>
      </w:r>
    </w:p>
    <w:p w14:paraId="5C7055A2" w14:textId="1B0A6FC0" w:rsidR="00E4440B" w:rsidRPr="006A4957" w:rsidRDefault="00C05A79">
      <w:pPr>
        <w:spacing w:before="720" w:after="720"/>
        <w:jc w:val="center"/>
        <w:rPr>
          <w:rFonts w:ascii="Arial" w:hAnsi="Arial" w:cs="Arial"/>
        </w:rPr>
      </w:pPr>
      <w:r w:rsidRPr="006A4957">
        <w:rPr>
          <w:rFonts w:ascii="Arial" w:hAnsi="Arial" w:cs="Arial"/>
          <w:b/>
          <w:sz w:val="36"/>
          <w:szCs w:val="36"/>
        </w:rPr>
        <w:t>Ž</w:t>
      </w:r>
      <w:r w:rsidR="004A4584" w:rsidRPr="006A4957">
        <w:rPr>
          <w:rFonts w:ascii="Arial" w:hAnsi="Arial" w:cs="Arial"/>
          <w:b/>
          <w:sz w:val="36"/>
          <w:szCs w:val="36"/>
        </w:rPr>
        <w:t>ádost</w:t>
      </w:r>
      <w:r w:rsidR="00AD52AD" w:rsidRPr="006A4957">
        <w:rPr>
          <w:rFonts w:ascii="Arial" w:hAnsi="Arial" w:cs="Arial"/>
          <w:b/>
          <w:sz w:val="36"/>
          <w:szCs w:val="36"/>
        </w:rPr>
        <w:t xml:space="preserve"> o zápis bytu</w:t>
      </w:r>
      <w:r w:rsidR="003D7DCB" w:rsidRPr="006A4957">
        <w:rPr>
          <w:rFonts w:ascii="Arial" w:hAnsi="Arial" w:cs="Arial"/>
          <w:b/>
          <w:sz w:val="36"/>
          <w:szCs w:val="36"/>
        </w:rPr>
        <w:t xml:space="preserve"> </w:t>
      </w:r>
      <w:r w:rsidR="003D7DCB" w:rsidRPr="006A4957">
        <w:rPr>
          <w:rFonts w:ascii="Arial" w:hAnsi="Arial" w:cs="Arial"/>
          <w:b/>
          <w:sz w:val="36"/>
          <w:szCs w:val="36"/>
        </w:rPr>
        <w:br/>
      </w:r>
      <w:r w:rsidR="00AD52AD" w:rsidRPr="006A4957">
        <w:rPr>
          <w:rFonts w:ascii="Arial" w:hAnsi="Arial" w:cs="Arial"/>
          <w:b/>
          <w:sz w:val="36"/>
          <w:szCs w:val="36"/>
        </w:rPr>
        <w:t>do evidence</w:t>
      </w:r>
      <w:r w:rsidR="00DF3092" w:rsidRPr="006A4957">
        <w:rPr>
          <w:rFonts w:ascii="Arial" w:hAnsi="Arial" w:cs="Arial"/>
          <w:b/>
          <w:sz w:val="36"/>
          <w:szCs w:val="36"/>
        </w:rPr>
        <w:t xml:space="preserve"> podpory bydlení</w:t>
      </w:r>
    </w:p>
    <w:p w14:paraId="4E9BDFF2" w14:textId="1CDB3565" w:rsidR="00E4440B" w:rsidRPr="00E477AF" w:rsidRDefault="00E4440B" w:rsidP="00E4440B">
      <w:pPr>
        <w:spacing w:after="60"/>
        <w:jc w:val="both"/>
        <w:rPr>
          <w:rFonts w:ascii="Arial" w:eastAsia="Arial" w:hAnsi="Arial" w:cs="Arial"/>
          <w:color w:val="000000"/>
          <w:szCs w:val="24"/>
        </w:rPr>
      </w:pPr>
      <w:r w:rsidRPr="00E477AF">
        <w:rPr>
          <w:rFonts w:ascii="Arial" w:eastAsia="Calibri" w:hAnsi="Arial" w:cs="Arial"/>
          <w:b/>
          <w:bCs/>
        </w:rPr>
        <w:t>0</w:t>
      </w:r>
      <w:r w:rsidRPr="00E477AF">
        <w:rPr>
          <w:rFonts w:ascii="Arial" w:eastAsia="Arial" w:hAnsi="Arial" w:cs="Arial"/>
          <w:b/>
          <w:bCs/>
          <w:color w:val="000000"/>
          <w:szCs w:val="24"/>
        </w:rPr>
        <w:t>1 Správní orgán, kterému je žádost určena:</w:t>
      </w:r>
    </w:p>
    <w:p w14:paraId="4CEB2F97" w14:textId="77777777" w:rsidR="00E4440B" w:rsidRPr="00E477AF" w:rsidRDefault="00E4440B" w:rsidP="00E4440B">
      <w:pPr>
        <w:spacing w:after="120"/>
        <w:jc w:val="both"/>
        <w:rPr>
          <w:rFonts w:ascii="Arial" w:eastAsia="Arial" w:hAnsi="Arial" w:cs="Arial"/>
          <w:color w:val="000000"/>
          <w:szCs w:val="24"/>
        </w:rPr>
      </w:pPr>
      <w:r w:rsidRPr="00E477AF">
        <w:rPr>
          <w:rFonts w:ascii="Arial" w:eastAsia="Arial" w:hAnsi="Arial" w:cs="Arial"/>
          <w:color w:val="000000"/>
          <w:szCs w:val="24"/>
        </w:rPr>
        <w:t>a) označení správního orgánu</w:t>
      </w:r>
    </w:p>
    <w:tbl>
      <w:tblPr>
        <w:tblStyle w:val="TableGrid1"/>
        <w:tblW w:w="0" w:type="auto"/>
        <w:tblInd w:w="-8" w:type="dxa"/>
        <w:tblLook w:val="04A0" w:firstRow="1" w:lastRow="0" w:firstColumn="1" w:lastColumn="0" w:noHBand="0" w:noVBand="1"/>
      </w:tblPr>
      <w:tblGrid>
        <w:gridCol w:w="9631"/>
      </w:tblGrid>
      <w:tr w:rsidR="00E4440B" w:rsidRPr="00E477AF" w14:paraId="5114A7C2" w14:textId="77777777" w:rsidTr="00E4440B">
        <w:trPr>
          <w:trHeight w:val="300"/>
        </w:trPr>
        <w:tc>
          <w:tcPr>
            <w:tcW w:w="9631" w:type="dxa"/>
            <w:shd w:val="clear" w:color="auto" w:fill="FFFFFF"/>
            <w:vAlign w:val="center"/>
          </w:tcPr>
          <w:p w14:paraId="758D842D" w14:textId="5780EDEE" w:rsidR="00E4440B" w:rsidRPr="00E477AF" w:rsidRDefault="00E4440B" w:rsidP="00E4440B">
            <w:pPr>
              <w:spacing w:before="120" w:after="120"/>
              <w:jc w:val="both"/>
              <w:rPr>
                <w:rFonts w:ascii="Arial" w:eastAsia="Calibri" w:hAnsi="Arial" w:cs="Arial"/>
                <w:szCs w:val="24"/>
              </w:rPr>
            </w:pPr>
          </w:p>
        </w:tc>
      </w:tr>
    </w:tbl>
    <w:p w14:paraId="2074AF98" w14:textId="77777777" w:rsidR="00E4440B" w:rsidRPr="00E477AF" w:rsidRDefault="00E4440B" w:rsidP="00E4440B">
      <w:pPr>
        <w:spacing w:before="120" w:after="120"/>
        <w:jc w:val="both"/>
        <w:rPr>
          <w:rFonts w:ascii="Arial" w:eastAsia="Arial" w:hAnsi="Arial" w:cs="Arial"/>
          <w:color w:val="000000"/>
          <w:sz w:val="2"/>
          <w:szCs w:val="2"/>
        </w:rPr>
      </w:pPr>
      <w:r w:rsidRPr="00E477AF">
        <w:rPr>
          <w:rFonts w:ascii="Arial" w:eastAsia="Arial" w:hAnsi="Arial" w:cs="Arial"/>
          <w:color w:val="000000"/>
          <w:szCs w:val="24"/>
        </w:rPr>
        <w:t>b) adresa správního orgánu</w:t>
      </w:r>
    </w:p>
    <w:tbl>
      <w:tblPr>
        <w:tblStyle w:val="TableGrid1"/>
        <w:tblW w:w="9639"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856"/>
        <w:gridCol w:w="8783"/>
      </w:tblGrid>
      <w:tr w:rsidR="00E4440B" w:rsidRPr="00E477AF" w14:paraId="3F03F9E1" w14:textId="77777777" w:rsidTr="00E4440B">
        <w:trPr>
          <w:trHeight w:val="300"/>
        </w:trPr>
        <w:tc>
          <w:tcPr>
            <w:tcW w:w="856" w:type="dxa"/>
            <w:tcBorders>
              <w:top w:val="nil"/>
              <w:left w:val="nil"/>
              <w:bottom w:val="nil"/>
              <w:right w:val="single" w:sz="4" w:space="0" w:color="auto"/>
            </w:tcBorders>
            <w:tcMar>
              <w:left w:w="105" w:type="dxa"/>
              <w:right w:w="105" w:type="dxa"/>
            </w:tcMar>
          </w:tcPr>
          <w:p w14:paraId="37812632" w14:textId="77777777" w:rsidR="00E4440B" w:rsidRPr="00E477AF" w:rsidRDefault="00E4440B" w:rsidP="00E4440B">
            <w:pPr>
              <w:spacing w:before="120" w:after="120"/>
              <w:ind w:left="2168" w:right="-1965" w:hanging="2168"/>
              <w:jc w:val="both"/>
              <w:rPr>
                <w:rFonts w:ascii="Arial" w:eastAsia="Arial" w:hAnsi="Arial" w:cs="Arial"/>
                <w:szCs w:val="24"/>
              </w:rPr>
            </w:pPr>
            <w:r w:rsidRPr="00E477AF">
              <w:rPr>
                <w:rFonts w:ascii="Arial" w:eastAsia="Arial" w:hAnsi="Arial" w:cs="Arial"/>
                <w:szCs w:val="24"/>
              </w:rPr>
              <w:t>ulice</w:t>
            </w:r>
          </w:p>
        </w:tc>
        <w:tc>
          <w:tcPr>
            <w:tcW w:w="8783"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tcPr>
          <w:p w14:paraId="70A32D0B" w14:textId="0B3A92CF" w:rsidR="00E4440B" w:rsidRPr="00E477AF" w:rsidRDefault="00E4440B" w:rsidP="00E4440B">
            <w:pPr>
              <w:spacing w:before="120" w:after="120"/>
              <w:ind w:firstLine="31"/>
              <w:jc w:val="both"/>
              <w:rPr>
                <w:rFonts w:ascii="Arial" w:eastAsia="Arial" w:hAnsi="Arial" w:cs="Arial"/>
                <w:szCs w:val="24"/>
              </w:rPr>
            </w:pPr>
          </w:p>
        </w:tc>
      </w:tr>
    </w:tbl>
    <w:p w14:paraId="16960262" w14:textId="77777777" w:rsidR="00E4440B" w:rsidRPr="00E477AF" w:rsidRDefault="00E4440B" w:rsidP="00E4440B">
      <w:pPr>
        <w:spacing w:after="0"/>
        <w:ind w:firstLine="190"/>
        <w:jc w:val="both"/>
        <w:rPr>
          <w:rFonts w:ascii="Arial" w:eastAsia="Arial" w:hAnsi="Arial" w:cs="Arial"/>
          <w:color w:val="000000"/>
          <w:sz w:val="2"/>
          <w:szCs w:val="2"/>
        </w:rPr>
      </w:pPr>
    </w:p>
    <w:tbl>
      <w:tblPr>
        <w:tblStyle w:val="TableGrid1"/>
        <w:tblW w:w="0" w:type="auto"/>
        <w:tblBorders>
          <w:top w:val="single" w:sz="6" w:space="0" w:color="auto"/>
          <w:left w:val="single" w:sz="6" w:space="0" w:color="auto"/>
          <w:bottom w:val="single" w:sz="6" w:space="0" w:color="auto"/>
          <w:right w:val="single" w:sz="6" w:space="0" w:color="auto"/>
        </w:tblBorders>
        <w:tblCellMar>
          <w:left w:w="0" w:type="dxa"/>
          <w:right w:w="0" w:type="dxa"/>
        </w:tblCellMar>
        <w:tblLook w:val="0000" w:firstRow="0" w:lastRow="0" w:firstColumn="0" w:lastColumn="0" w:noHBand="0" w:noVBand="0"/>
      </w:tblPr>
      <w:tblGrid>
        <w:gridCol w:w="1709"/>
        <w:gridCol w:w="1701"/>
        <w:gridCol w:w="2268"/>
        <w:gridCol w:w="1559"/>
      </w:tblGrid>
      <w:tr w:rsidR="00E4440B" w:rsidRPr="00E477AF" w14:paraId="294E24C3" w14:textId="77777777" w:rsidTr="00E4440B">
        <w:trPr>
          <w:trHeight w:val="300"/>
        </w:trPr>
        <w:tc>
          <w:tcPr>
            <w:tcW w:w="1709" w:type="dxa"/>
            <w:tcBorders>
              <w:top w:val="nil"/>
              <w:left w:val="nil"/>
              <w:bottom w:val="nil"/>
              <w:right w:val="single" w:sz="4" w:space="0" w:color="auto"/>
            </w:tcBorders>
            <w:tcMar>
              <w:left w:w="105" w:type="dxa"/>
              <w:right w:w="105" w:type="dxa"/>
            </w:tcMar>
          </w:tcPr>
          <w:p w14:paraId="13E634AF" w14:textId="77777777" w:rsidR="00E4440B" w:rsidRPr="00E477AF" w:rsidRDefault="00E4440B" w:rsidP="00E4440B">
            <w:pPr>
              <w:spacing w:before="120" w:after="120"/>
              <w:ind w:left="182" w:hanging="182"/>
              <w:jc w:val="both"/>
              <w:rPr>
                <w:rFonts w:ascii="Arial" w:eastAsia="Arial" w:hAnsi="Arial" w:cs="Arial"/>
                <w:szCs w:val="24"/>
              </w:rPr>
            </w:pPr>
            <w:r w:rsidRPr="00E477AF">
              <w:rPr>
                <w:rFonts w:ascii="Arial" w:eastAsia="Arial" w:hAnsi="Arial" w:cs="Arial"/>
                <w:szCs w:val="24"/>
              </w:rPr>
              <w:t>číslo popisné</w:t>
            </w:r>
          </w:p>
        </w:tc>
        <w:tc>
          <w:tcPr>
            <w:tcW w:w="1701"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tcPr>
          <w:p w14:paraId="017FD134" w14:textId="4EB22F1F" w:rsidR="00E4440B" w:rsidRPr="00E477AF" w:rsidRDefault="00E4440B" w:rsidP="00E4440B">
            <w:pPr>
              <w:spacing w:before="120" w:after="120"/>
              <w:ind w:firstLine="30"/>
              <w:jc w:val="both"/>
              <w:rPr>
                <w:rFonts w:ascii="Arial" w:eastAsia="Arial" w:hAnsi="Arial" w:cs="Arial"/>
                <w:szCs w:val="24"/>
              </w:rPr>
            </w:pPr>
          </w:p>
        </w:tc>
        <w:tc>
          <w:tcPr>
            <w:tcW w:w="2268" w:type="dxa"/>
            <w:tcBorders>
              <w:top w:val="nil"/>
              <w:left w:val="single" w:sz="4" w:space="0" w:color="auto"/>
              <w:bottom w:val="nil"/>
              <w:right w:val="single" w:sz="4" w:space="0" w:color="auto"/>
            </w:tcBorders>
            <w:tcMar>
              <w:left w:w="105" w:type="dxa"/>
              <w:right w:w="105" w:type="dxa"/>
            </w:tcMar>
          </w:tcPr>
          <w:p w14:paraId="1F897123" w14:textId="77777777" w:rsidR="00E4440B" w:rsidRPr="00E477AF" w:rsidRDefault="00E4440B" w:rsidP="00E4440B">
            <w:pPr>
              <w:spacing w:before="120" w:after="120"/>
              <w:ind w:firstLine="190"/>
              <w:jc w:val="both"/>
              <w:rPr>
                <w:rFonts w:ascii="Arial" w:eastAsia="Arial" w:hAnsi="Arial" w:cs="Arial"/>
                <w:szCs w:val="24"/>
              </w:rPr>
            </w:pPr>
            <w:r w:rsidRPr="00E477AF">
              <w:rPr>
                <w:rFonts w:ascii="Arial" w:eastAsia="Arial" w:hAnsi="Arial" w:cs="Arial"/>
                <w:szCs w:val="24"/>
              </w:rPr>
              <w:t>číslo orientační</w:t>
            </w:r>
          </w:p>
        </w:tc>
        <w:tc>
          <w:tcPr>
            <w:tcW w:w="1559"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tcPr>
          <w:p w14:paraId="76C61CDC" w14:textId="6D7B2514" w:rsidR="00E4440B" w:rsidRPr="00E477AF" w:rsidRDefault="00E4440B" w:rsidP="00E4440B">
            <w:pPr>
              <w:spacing w:before="120" w:after="120"/>
              <w:ind w:firstLine="35"/>
              <w:jc w:val="both"/>
              <w:rPr>
                <w:rFonts w:ascii="Arial" w:eastAsia="Arial" w:hAnsi="Arial" w:cs="Arial"/>
                <w:szCs w:val="24"/>
              </w:rPr>
            </w:pPr>
          </w:p>
        </w:tc>
      </w:tr>
    </w:tbl>
    <w:p w14:paraId="35E5203C" w14:textId="77777777" w:rsidR="00E4440B" w:rsidRPr="00E477AF" w:rsidRDefault="00E4440B" w:rsidP="00E4440B">
      <w:pPr>
        <w:spacing w:after="0"/>
        <w:ind w:firstLine="190"/>
        <w:jc w:val="both"/>
        <w:rPr>
          <w:rFonts w:ascii="Arial" w:eastAsia="Arial" w:hAnsi="Arial" w:cs="Arial"/>
          <w:color w:val="000000"/>
          <w:sz w:val="2"/>
          <w:szCs w:val="2"/>
        </w:rPr>
      </w:pPr>
    </w:p>
    <w:tbl>
      <w:tblPr>
        <w:tblStyle w:val="TableGrid1"/>
        <w:tblW w:w="9781" w:type="dxa"/>
        <w:tblInd w:w="-142"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993"/>
        <w:gridCol w:w="8788"/>
      </w:tblGrid>
      <w:tr w:rsidR="00E4440B" w:rsidRPr="00E477AF" w14:paraId="57A5FB8F" w14:textId="77777777" w:rsidTr="00E4440B">
        <w:trPr>
          <w:trHeight w:val="300"/>
        </w:trPr>
        <w:tc>
          <w:tcPr>
            <w:tcW w:w="993" w:type="dxa"/>
            <w:tcBorders>
              <w:top w:val="nil"/>
              <w:left w:val="nil"/>
              <w:bottom w:val="nil"/>
              <w:right w:val="single" w:sz="4" w:space="0" w:color="auto"/>
            </w:tcBorders>
            <w:tcMar>
              <w:left w:w="105" w:type="dxa"/>
              <w:right w:w="105" w:type="dxa"/>
            </w:tcMar>
          </w:tcPr>
          <w:p w14:paraId="32127E02" w14:textId="77777777" w:rsidR="00E4440B" w:rsidRPr="00E477AF" w:rsidRDefault="00E4440B" w:rsidP="00E4440B">
            <w:pPr>
              <w:spacing w:before="120" w:after="120"/>
              <w:ind w:firstLine="172"/>
              <w:jc w:val="both"/>
              <w:rPr>
                <w:rFonts w:ascii="Arial" w:eastAsia="Arial" w:hAnsi="Arial" w:cs="Arial"/>
                <w:szCs w:val="24"/>
              </w:rPr>
            </w:pPr>
            <w:r w:rsidRPr="00E477AF">
              <w:rPr>
                <w:rFonts w:ascii="Arial" w:eastAsia="Arial" w:hAnsi="Arial" w:cs="Arial"/>
                <w:szCs w:val="24"/>
              </w:rPr>
              <w:t>obec</w:t>
            </w:r>
          </w:p>
        </w:tc>
        <w:tc>
          <w:tcPr>
            <w:tcW w:w="8788"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tcPr>
          <w:p w14:paraId="0A78CEE6" w14:textId="653D086F" w:rsidR="00E4440B" w:rsidRPr="00E477AF" w:rsidRDefault="00E4440B" w:rsidP="00E4440B">
            <w:pPr>
              <w:spacing w:before="120" w:after="120"/>
              <w:ind w:firstLine="40"/>
              <w:jc w:val="both"/>
              <w:rPr>
                <w:rFonts w:ascii="Arial" w:eastAsia="Arial" w:hAnsi="Arial" w:cs="Arial"/>
                <w:szCs w:val="24"/>
              </w:rPr>
            </w:pPr>
          </w:p>
        </w:tc>
      </w:tr>
    </w:tbl>
    <w:p w14:paraId="15B08B06" w14:textId="77777777" w:rsidR="00E4440B" w:rsidRPr="00E477AF" w:rsidRDefault="00E4440B" w:rsidP="00E4440B">
      <w:pPr>
        <w:spacing w:after="0"/>
        <w:ind w:firstLine="190"/>
        <w:jc w:val="both"/>
        <w:rPr>
          <w:rFonts w:ascii="Arial" w:eastAsia="Arial" w:hAnsi="Arial" w:cs="Arial"/>
          <w:color w:val="000000"/>
          <w:sz w:val="2"/>
          <w:szCs w:val="2"/>
        </w:rPr>
      </w:pPr>
    </w:p>
    <w:tbl>
      <w:tblPr>
        <w:tblStyle w:val="TableGrid1"/>
        <w:tblW w:w="0" w:type="auto"/>
        <w:tblInd w:w="-142"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993"/>
        <w:gridCol w:w="1744"/>
      </w:tblGrid>
      <w:tr w:rsidR="00E4440B" w:rsidRPr="00E477AF" w14:paraId="7A67F44A" w14:textId="77777777" w:rsidTr="00E4440B">
        <w:trPr>
          <w:trHeight w:val="300"/>
        </w:trPr>
        <w:tc>
          <w:tcPr>
            <w:tcW w:w="993" w:type="dxa"/>
            <w:tcBorders>
              <w:top w:val="nil"/>
              <w:left w:val="nil"/>
              <w:bottom w:val="nil"/>
              <w:right w:val="single" w:sz="4" w:space="0" w:color="auto"/>
            </w:tcBorders>
            <w:tcMar>
              <w:left w:w="105" w:type="dxa"/>
              <w:right w:w="105" w:type="dxa"/>
            </w:tcMar>
          </w:tcPr>
          <w:p w14:paraId="30D21223" w14:textId="77777777" w:rsidR="00E4440B" w:rsidRPr="00E477AF" w:rsidRDefault="00E4440B" w:rsidP="00E4440B">
            <w:pPr>
              <w:spacing w:before="120" w:after="120"/>
              <w:ind w:firstLine="178"/>
              <w:jc w:val="both"/>
              <w:rPr>
                <w:rFonts w:ascii="Arial" w:eastAsia="Arial" w:hAnsi="Arial" w:cs="Arial"/>
                <w:szCs w:val="24"/>
              </w:rPr>
            </w:pPr>
            <w:r w:rsidRPr="00E477AF">
              <w:rPr>
                <w:rFonts w:ascii="Arial" w:eastAsia="Arial" w:hAnsi="Arial" w:cs="Arial"/>
                <w:szCs w:val="24"/>
              </w:rPr>
              <w:t>PSČ</w:t>
            </w:r>
          </w:p>
        </w:tc>
        <w:tc>
          <w:tcPr>
            <w:tcW w:w="1744"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tcPr>
          <w:p w14:paraId="060EA1F5" w14:textId="6B740610" w:rsidR="00E4440B" w:rsidRPr="00E477AF" w:rsidRDefault="00E4440B" w:rsidP="00E4440B">
            <w:pPr>
              <w:spacing w:before="120" w:after="120"/>
              <w:ind w:firstLine="40"/>
              <w:rPr>
                <w:rFonts w:ascii="Arial" w:eastAsia="Arial" w:hAnsi="Arial" w:cs="Arial"/>
                <w:szCs w:val="24"/>
              </w:rPr>
            </w:pPr>
          </w:p>
        </w:tc>
      </w:tr>
    </w:tbl>
    <w:p w14:paraId="1120614E" w14:textId="2FABBC7E" w:rsidR="00E4440B" w:rsidRPr="00E477AF" w:rsidRDefault="00E4440B" w:rsidP="00E4440B">
      <w:pPr>
        <w:keepNext/>
        <w:spacing w:before="360" w:after="120"/>
        <w:jc w:val="both"/>
        <w:rPr>
          <w:rFonts w:ascii="Arial" w:hAnsi="Arial" w:cs="Arial"/>
          <w:b/>
          <w:bCs/>
          <w:szCs w:val="24"/>
        </w:rPr>
      </w:pPr>
      <w:r w:rsidRPr="00E477AF">
        <w:rPr>
          <w:rFonts w:ascii="Arial" w:hAnsi="Arial" w:cs="Arial"/>
          <w:b/>
          <w:bCs/>
          <w:szCs w:val="24"/>
        </w:rPr>
        <w:t xml:space="preserve">02 Identifikace </w:t>
      </w:r>
      <w:r w:rsidR="004F66D6" w:rsidRPr="00E477AF">
        <w:rPr>
          <w:rFonts w:ascii="Arial" w:hAnsi="Arial" w:cs="Arial"/>
          <w:b/>
          <w:bCs/>
          <w:szCs w:val="24"/>
        </w:rPr>
        <w:t>žadatele – právnické</w:t>
      </w:r>
      <w:r w:rsidRPr="00E477AF">
        <w:rPr>
          <w:rFonts w:ascii="Arial" w:hAnsi="Arial" w:cs="Arial"/>
          <w:b/>
          <w:bCs/>
          <w:szCs w:val="24"/>
        </w:rPr>
        <w:t xml:space="preserve"> osoby</w:t>
      </w:r>
    </w:p>
    <w:p w14:paraId="2241B126" w14:textId="77777777" w:rsidR="00E4440B" w:rsidRPr="00E477AF" w:rsidRDefault="00E4440B" w:rsidP="00E4440B">
      <w:pPr>
        <w:keepNext/>
        <w:spacing w:before="120" w:after="120"/>
        <w:rPr>
          <w:rFonts w:ascii="Arial" w:hAnsi="Arial" w:cs="Arial"/>
        </w:rPr>
      </w:pPr>
      <w:r w:rsidRPr="00E477AF">
        <w:rPr>
          <w:rFonts w:ascii="Arial" w:hAnsi="Arial" w:cs="Arial"/>
        </w:rPr>
        <w:t>a) Název nebo obchodní firma (včetně dodatku)</w:t>
      </w:r>
    </w:p>
    <w:tbl>
      <w:tblPr>
        <w:tblStyle w:val="TableGrid5"/>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9629"/>
      </w:tblGrid>
      <w:tr w:rsidR="00E4440B" w:rsidRPr="00E477AF" w14:paraId="223B8C5A" w14:textId="77777777" w:rsidTr="00EF7A3A">
        <w:trPr>
          <w:trHeight w:val="300"/>
        </w:trPr>
        <w:tc>
          <w:tcPr>
            <w:tcW w:w="9629" w:type="dxa"/>
            <w:shd w:val="clear" w:color="auto" w:fill="FFFFFF" w:themeFill="background1"/>
          </w:tcPr>
          <w:p w14:paraId="4D35C10A" w14:textId="0AE671C5" w:rsidR="00E4440B" w:rsidRPr="00E477AF" w:rsidRDefault="00E4440B" w:rsidP="00EF7A3A">
            <w:pPr>
              <w:spacing w:before="120" w:after="120"/>
              <w:rPr>
                <w:rFonts w:ascii="Arial" w:hAnsi="Arial" w:cs="Arial"/>
                <w:szCs w:val="24"/>
              </w:rPr>
            </w:pPr>
          </w:p>
        </w:tc>
      </w:tr>
    </w:tbl>
    <w:p w14:paraId="61842BDD" w14:textId="77777777" w:rsidR="00E4440B" w:rsidRPr="00E477AF" w:rsidRDefault="00E4440B" w:rsidP="00E4440B">
      <w:pPr>
        <w:keepNext/>
        <w:spacing w:before="120" w:after="120"/>
        <w:rPr>
          <w:rFonts w:ascii="Arial" w:hAnsi="Arial" w:cs="Arial"/>
        </w:rPr>
      </w:pPr>
      <w:r w:rsidRPr="00E477AF">
        <w:rPr>
          <w:rFonts w:ascii="Arial" w:hAnsi="Arial" w:cs="Arial"/>
        </w:rPr>
        <w:t>b) IČO (identifikační číslo osoby)</w:t>
      </w:r>
    </w:p>
    <w:tbl>
      <w:tblPr>
        <w:tblStyle w:val="TableGrid5"/>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9629"/>
      </w:tblGrid>
      <w:tr w:rsidR="00E4440B" w:rsidRPr="00E477AF" w14:paraId="0AAB8F2D" w14:textId="77777777" w:rsidTr="00EF7A3A">
        <w:tc>
          <w:tcPr>
            <w:tcW w:w="9629" w:type="dxa"/>
            <w:shd w:val="clear" w:color="auto" w:fill="FFFFFF" w:themeFill="background1"/>
          </w:tcPr>
          <w:p w14:paraId="2693AEF4" w14:textId="1091BA60" w:rsidR="00E4440B" w:rsidRPr="00E477AF" w:rsidRDefault="00E4440B" w:rsidP="00EF7A3A">
            <w:pPr>
              <w:spacing w:before="120" w:after="120"/>
              <w:rPr>
                <w:rFonts w:ascii="Arial" w:hAnsi="Arial" w:cs="Arial"/>
                <w:szCs w:val="24"/>
              </w:rPr>
            </w:pPr>
          </w:p>
        </w:tc>
      </w:tr>
    </w:tbl>
    <w:p w14:paraId="72A05E3A" w14:textId="77777777" w:rsidR="00E4440B" w:rsidRPr="00E477AF" w:rsidRDefault="00E4440B" w:rsidP="00E4440B">
      <w:pPr>
        <w:spacing w:before="120" w:after="120"/>
        <w:rPr>
          <w:rFonts w:ascii="Arial" w:hAnsi="Arial" w:cs="Arial"/>
          <w:szCs w:val="24"/>
        </w:rPr>
      </w:pPr>
      <w:r w:rsidRPr="00E477AF">
        <w:rPr>
          <w:rFonts w:ascii="Arial" w:hAnsi="Arial" w:cs="Arial"/>
          <w:szCs w:val="24"/>
        </w:rPr>
        <w:t>c) adresa sídla</w:t>
      </w:r>
    </w:p>
    <w:tbl>
      <w:tblPr>
        <w:tblStyle w:val="TableGrid3"/>
        <w:tblW w:w="9633" w:type="dxa"/>
        <w:tblInd w:w="-5" w:type="dxa"/>
        <w:tblLayout w:type="fixed"/>
        <w:tblCellMar>
          <w:left w:w="113" w:type="dxa"/>
          <w:right w:w="113" w:type="dxa"/>
        </w:tblCellMar>
        <w:tblLook w:val="04A0" w:firstRow="1" w:lastRow="0" w:firstColumn="1" w:lastColumn="0" w:noHBand="0" w:noVBand="1"/>
      </w:tblPr>
      <w:tblGrid>
        <w:gridCol w:w="850"/>
        <w:gridCol w:w="8783"/>
      </w:tblGrid>
      <w:tr w:rsidR="00B43196" w:rsidRPr="00E477AF" w14:paraId="5B798F84" w14:textId="77777777">
        <w:trPr>
          <w:trHeight w:val="300"/>
        </w:trPr>
        <w:tc>
          <w:tcPr>
            <w:tcW w:w="850" w:type="dxa"/>
            <w:tcBorders>
              <w:top w:val="nil"/>
              <w:left w:val="nil"/>
              <w:bottom w:val="nil"/>
              <w:right w:val="single" w:sz="4" w:space="0" w:color="auto"/>
            </w:tcBorders>
          </w:tcPr>
          <w:p w14:paraId="54BF8831" w14:textId="112B749F" w:rsidR="00B43196" w:rsidRPr="00E477AF" w:rsidRDefault="00B43196" w:rsidP="00EA33C7">
            <w:pPr>
              <w:spacing w:before="120" w:after="120"/>
              <w:jc w:val="both"/>
              <w:rPr>
                <w:rFonts w:ascii="Arial" w:hAnsi="Arial" w:cs="Arial"/>
                <w:szCs w:val="24"/>
              </w:rPr>
            </w:pPr>
            <w:r>
              <w:rPr>
                <w:rFonts w:ascii="Arial" w:hAnsi="Arial" w:cs="Arial"/>
                <w:szCs w:val="24"/>
              </w:rPr>
              <w:t>ulice</w:t>
            </w:r>
          </w:p>
        </w:tc>
        <w:tc>
          <w:tcPr>
            <w:tcW w:w="8783" w:type="dxa"/>
            <w:tcBorders>
              <w:left w:val="single" w:sz="4" w:space="0" w:color="auto"/>
            </w:tcBorders>
            <w:shd w:val="clear" w:color="auto" w:fill="FFFFFF" w:themeFill="background1"/>
          </w:tcPr>
          <w:p w14:paraId="52D89FDC" w14:textId="59C35352" w:rsidR="00B43196" w:rsidRPr="00E477AF" w:rsidRDefault="00B43196" w:rsidP="00EA33C7">
            <w:pPr>
              <w:spacing w:before="120" w:after="120"/>
              <w:ind w:left="530" w:hanging="530"/>
              <w:jc w:val="both"/>
              <w:rPr>
                <w:rFonts w:ascii="Arial" w:hAnsi="Arial" w:cs="Arial"/>
                <w:szCs w:val="24"/>
              </w:rPr>
            </w:pPr>
          </w:p>
        </w:tc>
      </w:tr>
    </w:tbl>
    <w:p w14:paraId="426D7B7D" w14:textId="77777777" w:rsidR="00E4440B" w:rsidRPr="00E477AF" w:rsidRDefault="00E4440B" w:rsidP="00E4440B">
      <w:pPr>
        <w:spacing w:after="0"/>
        <w:jc w:val="both"/>
        <w:rPr>
          <w:rFonts w:ascii="Arial" w:hAnsi="Arial" w:cs="Arial"/>
          <w:sz w:val="2"/>
          <w:szCs w:val="2"/>
        </w:rPr>
      </w:pPr>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1706"/>
        <w:gridCol w:w="2268"/>
        <w:gridCol w:w="1560"/>
      </w:tblGrid>
      <w:tr w:rsidR="00E4440B" w:rsidRPr="00E477AF" w14:paraId="6B55F7C1" w14:textId="77777777" w:rsidTr="00EF7A3A">
        <w:trPr>
          <w:trHeight w:val="300"/>
        </w:trPr>
        <w:tc>
          <w:tcPr>
            <w:tcW w:w="1696" w:type="dxa"/>
            <w:tcBorders>
              <w:right w:val="single" w:sz="4" w:space="0" w:color="auto"/>
            </w:tcBorders>
          </w:tcPr>
          <w:p w14:paraId="7D274093" w14:textId="77777777" w:rsidR="00E4440B" w:rsidRPr="00E477AF" w:rsidRDefault="00E4440B" w:rsidP="00EF7A3A">
            <w:pPr>
              <w:spacing w:before="120" w:after="120"/>
              <w:jc w:val="both"/>
              <w:rPr>
                <w:rFonts w:ascii="Arial" w:hAnsi="Arial" w:cs="Arial"/>
                <w:szCs w:val="24"/>
              </w:rPr>
            </w:pPr>
            <w:r w:rsidRPr="00E477AF">
              <w:rPr>
                <w:rFonts w:ascii="Arial" w:hAnsi="Arial" w:cs="Arial"/>
                <w:szCs w:val="24"/>
              </w:rPr>
              <w:t>číslo popisné</w:t>
            </w:r>
          </w:p>
        </w:tc>
        <w:tc>
          <w:tcPr>
            <w:tcW w:w="1706" w:type="dxa"/>
            <w:tcBorders>
              <w:top w:val="single" w:sz="4" w:space="0" w:color="auto"/>
              <w:left w:val="single" w:sz="4" w:space="0" w:color="auto"/>
              <w:bottom w:val="single" w:sz="4" w:space="0" w:color="auto"/>
              <w:right w:val="single" w:sz="4" w:space="0" w:color="auto"/>
            </w:tcBorders>
            <w:shd w:val="clear" w:color="auto" w:fill="FFFFFF" w:themeFill="background1"/>
          </w:tcPr>
          <w:p w14:paraId="65E54342" w14:textId="63256D7C" w:rsidR="00E4440B" w:rsidRPr="00E477AF" w:rsidRDefault="00E4440B" w:rsidP="00EF7A3A">
            <w:pPr>
              <w:spacing w:before="120" w:after="120"/>
              <w:jc w:val="both"/>
              <w:rPr>
                <w:rFonts w:ascii="Arial" w:hAnsi="Arial" w:cs="Arial"/>
                <w:szCs w:val="24"/>
              </w:rPr>
            </w:pPr>
          </w:p>
        </w:tc>
        <w:tc>
          <w:tcPr>
            <w:tcW w:w="2268" w:type="dxa"/>
            <w:tcBorders>
              <w:left w:val="single" w:sz="4" w:space="0" w:color="auto"/>
              <w:right w:val="single" w:sz="4" w:space="0" w:color="auto"/>
            </w:tcBorders>
          </w:tcPr>
          <w:p w14:paraId="27521E8F" w14:textId="77777777" w:rsidR="00E4440B" w:rsidRPr="00E477AF" w:rsidRDefault="00E4440B" w:rsidP="00EF7A3A">
            <w:pPr>
              <w:spacing w:before="120" w:after="120"/>
              <w:jc w:val="both"/>
              <w:rPr>
                <w:rFonts w:ascii="Arial" w:hAnsi="Arial" w:cs="Arial"/>
                <w:szCs w:val="24"/>
              </w:rPr>
            </w:pPr>
            <w:r w:rsidRPr="00E477AF">
              <w:rPr>
                <w:rFonts w:ascii="Arial" w:hAnsi="Arial" w:cs="Arial"/>
                <w:szCs w:val="24"/>
              </w:rPr>
              <w:t>číslo orientační</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146B16CA" w14:textId="31C5E3E2" w:rsidR="00E4440B" w:rsidRPr="00E477AF" w:rsidRDefault="00E4440B" w:rsidP="00EF7A3A">
            <w:pPr>
              <w:spacing w:before="120" w:after="120"/>
              <w:jc w:val="both"/>
              <w:rPr>
                <w:rFonts w:ascii="Arial" w:hAnsi="Arial" w:cs="Arial"/>
                <w:szCs w:val="24"/>
              </w:rPr>
            </w:pPr>
          </w:p>
        </w:tc>
      </w:tr>
    </w:tbl>
    <w:p w14:paraId="5C0EA60A" w14:textId="77777777" w:rsidR="00E4440B" w:rsidRPr="00E477AF" w:rsidRDefault="00E4440B" w:rsidP="00E4440B">
      <w:pPr>
        <w:spacing w:after="0"/>
        <w:jc w:val="both"/>
        <w:rPr>
          <w:rFonts w:ascii="Arial" w:hAnsi="Arial" w:cs="Arial"/>
          <w:sz w:val="2"/>
          <w:szCs w:val="2"/>
        </w:rPr>
      </w:pPr>
    </w:p>
    <w:tbl>
      <w:tblPr>
        <w:tblStyle w:val="TableGrid3"/>
        <w:tblW w:w="9633" w:type="dxa"/>
        <w:tblInd w:w="-5" w:type="dxa"/>
        <w:tblLayout w:type="fixed"/>
        <w:tblCellMar>
          <w:left w:w="113" w:type="dxa"/>
          <w:right w:w="113" w:type="dxa"/>
        </w:tblCellMar>
        <w:tblLook w:val="04A0" w:firstRow="1" w:lastRow="0" w:firstColumn="1" w:lastColumn="0" w:noHBand="0" w:noVBand="1"/>
      </w:tblPr>
      <w:tblGrid>
        <w:gridCol w:w="850"/>
        <w:gridCol w:w="8783"/>
      </w:tblGrid>
      <w:tr w:rsidR="00E4440B" w:rsidRPr="00E477AF" w14:paraId="10DF74BD" w14:textId="77777777" w:rsidTr="00EF7A3A">
        <w:trPr>
          <w:trHeight w:val="300"/>
        </w:trPr>
        <w:tc>
          <w:tcPr>
            <w:tcW w:w="850" w:type="dxa"/>
            <w:tcBorders>
              <w:top w:val="nil"/>
              <w:left w:val="nil"/>
              <w:bottom w:val="nil"/>
              <w:right w:val="single" w:sz="4" w:space="0" w:color="auto"/>
            </w:tcBorders>
          </w:tcPr>
          <w:p w14:paraId="3904C24C" w14:textId="77777777" w:rsidR="00E4440B" w:rsidRPr="00E477AF" w:rsidRDefault="00E4440B" w:rsidP="00EF7A3A">
            <w:pPr>
              <w:spacing w:before="120" w:after="120"/>
              <w:jc w:val="both"/>
              <w:rPr>
                <w:rFonts w:ascii="Arial" w:hAnsi="Arial" w:cs="Arial"/>
                <w:szCs w:val="24"/>
              </w:rPr>
            </w:pPr>
            <w:r w:rsidRPr="00E477AF">
              <w:rPr>
                <w:rFonts w:ascii="Arial" w:hAnsi="Arial" w:cs="Arial"/>
                <w:szCs w:val="24"/>
              </w:rPr>
              <w:t>obec</w:t>
            </w:r>
          </w:p>
        </w:tc>
        <w:tc>
          <w:tcPr>
            <w:tcW w:w="8783" w:type="dxa"/>
            <w:tcBorders>
              <w:left w:val="single" w:sz="4" w:space="0" w:color="auto"/>
            </w:tcBorders>
            <w:shd w:val="clear" w:color="auto" w:fill="FFFFFF" w:themeFill="background1"/>
          </w:tcPr>
          <w:p w14:paraId="069EB056" w14:textId="71CF919A" w:rsidR="00E4440B" w:rsidRPr="00E477AF" w:rsidRDefault="00E4440B" w:rsidP="00EF7A3A">
            <w:pPr>
              <w:spacing w:before="120" w:after="120"/>
              <w:ind w:left="530" w:hanging="530"/>
              <w:jc w:val="both"/>
              <w:rPr>
                <w:rFonts w:ascii="Arial" w:hAnsi="Arial" w:cs="Arial"/>
                <w:szCs w:val="24"/>
              </w:rPr>
            </w:pPr>
          </w:p>
        </w:tc>
      </w:tr>
    </w:tbl>
    <w:p w14:paraId="678E318D" w14:textId="77777777" w:rsidR="00E4440B" w:rsidRPr="00E477AF" w:rsidRDefault="00E4440B" w:rsidP="00E4440B">
      <w:pPr>
        <w:spacing w:after="0"/>
        <w:jc w:val="both"/>
        <w:rPr>
          <w:rFonts w:ascii="Arial" w:hAnsi="Arial" w:cs="Arial"/>
          <w:sz w:val="2"/>
          <w:szCs w:val="2"/>
        </w:rPr>
      </w:pPr>
    </w:p>
    <w:tbl>
      <w:tblPr>
        <w:tblStyle w:val="TableGrid3"/>
        <w:tblW w:w="9633" w:type="dxa"/>
        <w:tblLook w:val="04A0" w:firstRow="1" w:lastRow="0" w:firstColumn="1" w:lastColumn="0" w:noHBand="0" w:noVBand="1"/>
      </w:tblPr>
      <w:tblGrid>
        <w:gridCol w:w="841"/>
        <w:gridCol w:w="1612"/>
        <w:gridCol w:w="1582"/>
        <w:gridCol w:w="5598"/>
      </w:tblGrid>
      <w:tr w:rsidR="00E4440B" w:rsidRPr="00E477AF" w14:paraId="29408B25" w14:textId="77777777" w:rsidTr="00EF7A3A">
        <w:trPr>
          <w:trHeight w:val="300"/>
        </w:trPr>
        <w:tc>
          <w:tcPr>
            <w:tcW w:w="841" w:type="dxa"/>
            <w:tcBorders>
              <w:top w:val="nil"/>
              <w:left w:val="nil"/>
              <w:bottom w:val="nil"/>
              <w:right w:val="single" w:sz="4" w:space="0" w:color="auto"/>
            </w:tcBorders>
          </w:tcPr>
          <w:p w14:paraId="550FE595" w14:textId="77777777" w:rsidR="00E4440B" w:rsidRPr="00E477AF" w:rsidRDefault="00E4440B" w:rsidP="00EF7A3A">
            <w:pPr>
              <w:spacing w:before="120" w:after="120"/>
              <w:jc w:val="both"/>
              <w:rPr>
                <w:rFonts w:ascii="Arial" w:hAnsi="Arial" w:cs="Arial"/>
                <w:szCs w:val="24"/>
              </w:rPr>
            </w:pPr>
            <w:r w:rsidRPr="00E477AF">
              <w:rPr>
                <w:rFonts w:ascii="Arial" w:hAnsi="Arial" w:cs="Arial"/>
                <w:szCs w:val="24"/>
              </w:rPr>
              <w:t>PSČ</w:t>
            </w:r>
          </w:p>
        </w:tc>
        <w:tc>
          <w:tcPr>
            <w:tcW w:w="1612" w:type="dxa"/>
            <w:tcBorders>
              <w:left w:val="single" w:sz="4" w:space="0" w:color="auto"/>
              <w:right w:val="single" w:sz="4" w:space="0" w:color="auto"/>
            </w:tcBorders>
            <w:shd w:val="clear" w:color="auto" w:fill="FFFFFF" w:themeFill="background1"/>
          </w:tcPr>
          <w:p w14:paraId="5DE76C87" w14:textId="16D99930" w:rsidR="00E4440B" w:rsidRPr="00E477AF" w:rsidRDefault="00E4440B" w:rsidP="00EF7A3A">
            <w:pPr>
              <w:spacing w:before="120" w:after="120"/>
              <w:jc w:val="both"/>
              <w:rPr>
                <w:rFonts w:ascii="Arial" w:hAnsi="Arial" w:cs="Arial"/>
                <w:szCs w:val="24"/>
              </w:rPr>
            </w:pPr>
          </w:p>
        </w:tc>
        <w:tc>
          <w:tcPr>
            <w:tcW w:w="1582" w:type="dxa"/>
            <w:tcBorders>
              <w:top w:val="nil"/>
              <w:left w:val="single" w:sz="4" w:space="0" w:color="auto"/>
              <w:bottom w:val="nil"/>
              <w:right w:val="single" w:sz="4" w:space="0" w:color="auto"/>
            </w:tcBorders>
          </w:tcPr>
          <w:p w14:paraId="123B6A5C" w14:textId="77777777" w:rsidR="00E4440B" w:rsidRPr="00E477AF" w:rsidRDefault="00E4440B">
            <w:pPr>
              <w:spacing w:before="120" w:after="120"/>
              <w:ind w:left="317" w:right="173"/>
              <w:jc w:val="right"/>
              <w:rPr>
                <w:rFonts w:ascii="Arial" w:hAnsi="Arial" w:cs="Arial"/>
                <w:szCs w:val="24"/>
              </w:rPr>
            </w:pPr>
            <w:r w:rsidRPr="00E477AF">
              <w:rPr>
                <w:rFonts w:ascii="Arial" w:hAnsi="Arial" w:cs="Arial"/>
                <w:szCs w:val="24"/>
              </w:rPr>
              <w:t>stát</w:t>
            </w:r>
          </w:p>
        </w:tc>
        <w:tc>
          <w:tcPr>
            <w:tcW w:w="5598" w:type="dxa"/>
            <w:tcBorders>
              <w:left w:val="single" w:sz="4" w:space="0" w:color="auto"/>
            </w:tcBorders>
            <w:shd w:val="clear" w:color="auto" w:fill="FFFFFF" w:themeFill="background1"/>
          </w:tcPr>
          <w:p w14:paraId="0C6C13CE" w14:textId="2387B66F" w:rsidR="00E4440B" w:rsidRPr="00E477AF" w:rsidRDefault="00E4440B" w:rsidP="00EF7A3A">
            <w:pPr>
              <w:spacing w:before="120" w:after="120"/>
              <w:jc w:val="both"/>
              <w:rPr>
                <w:rFonts w:ascii="Arial" w:hAnsi="Arial" w:cs="Arial"/>
                <w:szCs w:val="24"/>
              </w:rPr>
            </w:pPr>
          </w:p>
        </w:tc>
      </w:tr>
    </w:tbl>
    <w:p w14:paraId="0A19285F" w14:textId="77777777" w:rsidR="004A4584" w:rsidRPr="00E477AF" w:rsidDel="00050797" w:rsidRDefault="004A4584" w:rsidP="004A4584">
      <w:pPr>
        <w:spacing w:after="0"/>
        <w:jc w:val="both"/>
        <w:rPr>
          <w:rFonts w:ascii="Arial" w:hAnsi="Arial" w:cs="Arial"/>
          <w:sz w:val="2"/>
          <w:szCs w:val="2"/>
        </w:rPr>
      </w:pPr>
      <w:bookmarkStart w:id="0" w:name="_Hlk204852864"/>
    </w:p>
    <w:p w14:paraId="022E6C27" w14:textId="77777777" w:rsidR="004A4584" w:rsidRPr="00E477AF" w:rsidDel="00050797" w:rsidRDefault="004A4584" w:rsidP="004A4584">
      <w:pPr>
        <w:spacing w:after="0"/>
        <w:jc w:val="both"/>
        <w:rPr>
          <w:rFonts w:ascii="Arial" w:hAnsi="Arial" w:cs="Arial"/>
          <w:sz w:val="2"/>
          <w:szCs w:val="2"/>
        </w:rPr>
      </w:pPr>
    </w:p>
    <w:p w14:paraId="03E87608" w14:textId="77777777" w:rsidR="008E6C85" w:rsidRDefault="008E6C85">
      <w:pPr>
        <w:spacing w:after="0" w:line="240" w:lineRule="auto"/>
        <w:rPr>
          <w:rFonts w:ascii="Arial" w:hAnsi="Arial" w:cs="Arial"/>
          <w:b/>
        </w:rPr>
      </w:pPr>
      <w:bookmarkStart w:id="1" w:name="_Hlk204848058"/>
      <w:bookmarkEnd w:id="0"/>
      <w:bookmarkEnd w:id="1"/>
      <w:r>
        <w:rPr>
          <w:rFonts w:ascii="Arial" w:hAnsi="Arial" w:cs="Arial"/>
          <w:b/>
        </w:rPr>
        <w:br w:type="page"/>
      </w:r>
    </w:p>
    <w:p w14:paraId="6117C6BF" w14:textId="30F3614C" w:rsidR="00E4440B" w:rsidRPr="00E477AF" w:rsidRDefault="00E4440B" w:rsidP="00E4440B">
      <w:pPr>
        <w:keepNext/>
        <w:spacing w:before="360" w:after="120"/>
        <w:jc w:val="both"/>
        <w:rPr>
          <w:rFonts w:ascii="Arial" w:hAnsi="Arial" w:cs="Arial"/>
          <w:b/>
        </w:rPr>
      </w:pPr>
      <w:r w:rsidRPr="00E477AF">
        <w:rPr>
          <w:rFonts w:ascii="Arial" w:hAnsi="Arial" w:cs="Arial"/>
          <w:b/>
        </w:rPr>
        <w:lastRenderedPageBreak/>
        <w:t>03 Identifikace žadatele – fyzické osoby</w:t>
      </w:r>
    </w:p>
    <w:p w14:paraId="6830686C" w14:textId="77777777" w:rsidR="00E4440B" w:rsidRPr="00E477AF" w:rsidRDefault="00E4440B" w:rsidP="00E4440B">
      <w:pPr>
        <w:keepNext/>
        <w:spacing w:before="120" w:after="120"/>
        <w:rPr>
          <w:rFonts w:ascii="Arial" w:hAnsi="Arial" w:cs="Arial"/>
        </w:rPr>
      </w:pPr>
      <w:r w:rsidRPr="00E477AF">
        <w:rPr>
          <w:rFonts w:ascii="Arial" w:hAnsi="Arial" w:cs="Arial"/>
        </w:rPr>
        <w:t>a) jméno, popř. jména</w:t>
      </w:r>
    </w:p>
    <w:tbl>
      <w:tblPr>
        <w:tblStyle w:val="TableGrid5"/>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9629"/>
      </w:tblGrid>
      <w:tr w:rsidR="00E4440B" w:rsidRPr="00E477AF" w14:paraId="6AB809A9" w14:textId="77777777" w:rsidTr="00EF7A3A">
        <w:tc>
          <w:tcPr>
            <w:tcW w:w="9629" w:type="dxa"/>
            <w:shd w:val="clear" w:color="auto" w:fill="FFFFFF" w:themeFill="background1"/>
          </w:tcPr>
          <w:p w14:paraId="2422EBAD" w14:textId="77777777" w:rsidR="00E4440B" w:rsidRPr="00E477AF" w:rsidRDefault="00E4440B" w:rsidP="00EF7A3A">
            <w:pPr>
              <w:spacing w:before="120" w:after="120"/>
              <w:rPr>
                <w:rFonts w:ascii="Arial" w:hAnsi="Arial" w:cs="Arial"/>
                <w:szCs w:val="24"/>
              </w:rPr>
            </w:pPr>
          </w:p>
        </w:tc>
      </w:tr>
    </w:tbl>
    <w:p w14:paraId="315792FA" w14:textId="77777777" w:rsidR="00E4440B" w:rsidRPr="00E477AF" w:rsidRDefault="00E4440B" w:rsidP="00E4440B">
      <w:pPr>
        <w:keepNext/>
        <w:spacing w:before="120" w:after="120"/>
        <w:rPr>
          <w:rFonts w:ascii="Arial" w:hAnsi="Arial" w:cs="Arial"/>
        </w:rPr>
      </w:pPr>
      <w:r w:rsidRPr="00E477AF">
        <w:rPr>
          <w:rFonts w:ascii="Arial" w:hAnsi="Arial" w:cs="Arial"/>
        </w:rPr>
        <w:t>b) příjmení</w:t>
      </w:r>
    </w:p>
    <w:tbl>
      <w:tblPr>
        <w:tblStyle w:val="TableGrid5"/>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9629"/>
      </w:tblGrid>
      <w:tr w:rsidR="00E4440B" w:rsidRPr="00E477AF" w14:paraId="47CA4C34" w14:textId="77777777" w:rsidTr="00EF7A3A">
        <w:tc>
          <w:tcPr>
            <w:tcW w:w="9629" w:type="dxa"/>
            <w:shd w:val="clear" w:color="auto" w:fill="FFFFFF" w:themeFill="background1"/>
          </w:tcPr>
          <w:p w14:paraId="07AE60F5" w14:textId="77777777" w:rsidR="00E4440B" w:rsidRPr="00E477AF" w:rsidRDefault="00E4440B" w:rsidP="00EF7A3A">
            <w:pPr>
              <w:spacing w:before="120" w:after="120"/>
              <w:rPr>
                <w:rFonts w:ascii="Arial" w:hAnsi="Arial" w:cs="Arial"/>
                <w:szCs w:val="24"/>
              </w:rPr>
            </w:pPr>
          </w:p>
        </w:tc>
      </w:tr>
    </w:tbl>
    <w:p w14:paraId="36DA3F62" w14:textId="77777777" w:rsidR="00E4440B" w:rsidRPr="00E477AF" w:rsidRDefault="00E4440B" w:rsidP="00E4440B">
      <w:pPr>
        <w:keepNext/>
        <w:spacing w:before="60" w:after="40"/>
        <w:rPr>
          <w:rFonts w:ascii="Arial" w:hAnsi="Arial" w:cs="Arial"/>
          <w:sz w:val="2"/>
          <w:szCs w:val="2"/>
        </w:rPr>
      </w:pPr>
    </w:p>
    <w:tbl>
      <w:tblPr>
        <w:tblStyle w:val="TableGrid5"/>
        <w:tblW w:w="9752" w:type="dxa"/>
        <w:tblInd w:w="-117" w:type="dxa"/>
        <w:tblLook w:val="04A0" w:firstRow="1" w:lastRow="0" w:firstColumn="1" w:lastColumn="0" w:noHBand="0" w:noVBand="1"/>
      </w:tblPr>
      <w:tblGrid>
        <w:gridCol w:w="4082"/>
        <w:gridCol w:w="5670"/>
      </w:tblGrid>
      <w:tr w:rsidR="00E4440B" w:rsidRPr="00E477AF" w14:paraId="4DC5F3AD" w14:textId="77777777" w:rsidTr="00735CA7">
        <w:trPr>
          <w:trHeight w:val="516"/>
        </w:trPr>
        <w:tc>
          <w:tcPr>
            <w:tcW w:w="4082" w:type="dxa"/>
            <w:tcBorders>
              <w:right w:val="single" w:sz="4" w:space="0" w:color="auto"/>
            </w:tcBorders>
          </w:tcPr>
          <w:p w14:paraId="6DBE59EE" w14:textId="77777777" w:rsidR="00E4440B" w:rsidRPr="00E477AF" w:rsidRDefault="00E4440B" w:rsidP="00EF7A3A">
            <w:pPr>
              <w:spacing w:before="120" w:after="120"/>
              <w:rPr>
                <w:rFonts w:ascii="Arial" w:hAnsi="Arial" w:cs="Arial"/>
              </w:rPr>
            </w:pPr>
            <w:r w:rsidRPr="00E477AF">
              <w:rPr>
                <w:rFonts w:ascii="Arial" w:hAnsi="Arial" w:cs="Arial"/>
              </w:rPr>
              <w:t>c) datum narození</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14:paraId="3A8CFCAB" w14:textId="77777777" w:rsidR="00E4440B" w:rsidRPr="00E477AF" w:rsidRDefault="00E4440B" w:rsidP="00EF7A3A">
            <w:pPr>
              <w:keepNext/>
              <w:spacing w:before="120" w:after="120"/>
              <w:rPr>
                <w:rFonts w:ascii="Arial" w:hAnsi="Arial" w:cs="Arial"/>
                <w:szCs w:val="24"/>
              </w:rPr>
            </w:pPr>
          </w:p>
        </w:tc>
      </w:tr>
    </w:tbl>
    <w:p w14:paraId="3E221F98" w14:textId="77777777" w:rsidR="00E4440B" w:rsidRPr="00E477AF" w:rsidRDefault="00E4440B">
      <w:pPr>
        <w:spacing w:after="120"/>
        <w:rPr>
          <w:rFonts w:ascii="Arial" w:hAnsi="Arial" w:cs="Arial"/>
          <w:sz w:val="2"/>
          <w:szCs w:val="2"/>
        </w:rPr>
      </w:pPr>
    </w:p>
    <w:tbl>
      <w:tblPr>
        <w:tblStyle w:val="TableGrid5"/>
        <w:tblW w:w="9749" w:type="dxa"/>
        <w:tblInd w:w="-117" w:type="dxa"/>
        <w:tblLook w:val="04A0" w:firstRow="1" w:lastRow="0" w:firstColumn="1" w:lastColumn="0" w:noHBand="0" w:noVBand="1"/>
      </w:tblPr>
      <w:tblGrid>
        <w:gridCol w:w="4080"/>
        <w:gridCol w:w="5669"/>
      </w:tblGrid>
      <w:tr w:rsidR="00E4440B" w:rsidRPr="00E477AF" w14:paraId="43D7E080" w14:textId="77777777" w:rsidTr="00735CA7">
        <w:trPr>
          <w:trHeight w:val="516"/>
        </w:trPr>
        <w:tc>
          <w:tcPr>
            <w:tcW w:w="4080" w:type="dxa"/>
            <w:tcBorders>
              <w:right w:val="single" w:sz="4" w:space="0" w:color="auto"/>
            </w:tcBorders>
          </w:tcPr>
          <w:p w14:paraId="3E22EBB3" w14:textId="56D27D7B" w:rsidR="00E4440B" w:rsidRPr="00E477AF" w:rsidRDefault="00E4440B" w:rsidP="00EF7A3A">
            <w:pPr>
              <w:spacing w:before="120" w:after="120"/>
              <w:rPr>
                <w:rFonts w:ascii="Arial" w:hAnsi="Arial" w:cs="Arial"/>
              </w:rPr>
            </w:pPr>
            <w:r w:rsidRPr="00E477AF">
              <w:rPr>
                <w:rFonts w:ascii="Arial" w:hAnsi="Arial" w:cs="Arial"/>
              </w:rPr>
              <w:t>d) IČO (identifikační číslo osoby)</w:t>
            </w:r>
          </w:p>
        </w:tc>
        <w:tc>
          <w:tcPr>
            <w:tcW w:w="5669" w:type="dxa"/>
            <w:tcBorders>
              <w:top w:val="single" w:sz="4" w:space="0" w:color="auto"/>
              <w:left w:val="single" w:sz="4" w:space="0" w:color="auto"/>
              <w:bottom w:val="single" w:sz="4" w:space="0" w:color="auto"/>
              <w:right w:val="single" w:sz="4" w:space="0" w:color="auto"/>
            </w:tcBorders>
            <w:shd w:val="clear" w:color="auto" w:fill="FFFFFF" w:themeFill="background1"/>
          </w:tcPr>
          <w:p w14:paraId="5CB917EE" w14:textId="77777777" w:rsidR="00E4440B" w:rsidRPr="00E477AF" w:rsidRDefault="00E4440B" w:rsidP="00EF7A3A">
            <w:pPr>
              <w:keepNext/>
              <w:spacing w:before="120" w:after="120"/>
              <w:rPr>
                <w:rFonts w:ascii="Arial" w:hAnsi="Arial" w:cs="Arial"/>
              </w:rPr>
            </w:pPr>
          </w:p>
        </w:tc>
      </w:tr>
    </w:tbl>
    <w:p w14:paraId="4BCC5C93" w14:textId="77777777" w:rsidR="00E4440B" w:rsidRPr="00E477AF" w:rsidRDefault="00E4440B" w:rsidP="00E4440B">
      <w:pPr>
        <w:keepNext/>
        <w:spacing w:before="120" w:after="120"/>
        <w:rPr>
          <w:rFonts w:ascii="Arial" w:hAnsi="Arial" w:cs="Arial"/>
        </w:rPr>
      </w:pPr>
      <w:r w:rsidRPr="00E477AF">
        <w:rPr>
          <w:rFonts w:ascii="Arial" w:hAnsi="Arial" w:cs="Arial"/>
        </w:rPr>
        <w:t>e) adresa místa pobytu</w:t>
      </w:r>
    </w:p>
    <w:tbl>
      <w:tblPr>
        <w:tblStyle w:val="TableGrid"/>
        <w:tblW w:w="9633" w:type="dxa"/>
        <w:tblLook w:val="04A0" w:firstRow="1" w:lastRow="0" w:firstColumn="1" w:lastColumn="0" w:noHBand="0" w:noVBand="1"/>
      </w:tblPr>
      <w:tblGrid>
        <w:gridCol w:w="850"/>
        <w:gridCol w:w="8783"/>
      </w:tblGrid>
      <w:tr w:rsidR="00E4440B" w:rsidRPr="00E477AF" w14:paraId="10970D78" w14:textId="77777777" w:rsidTr="00E4440B">
        <w:tc>
          <w:tcPr>
            <w:tcW w:w="850" w:type="dxa"/>
            <w:tcBorders>
              <w:top w:val="nil"/>
              <w:left w:val="nil"/>
              <w:bottom w:val="nil"/>
              <w:right w:val="single" w:sz="4" w:space="0" w:color="auto"/>
            </w:tcBorders>
          </w:tcPr>
          <w:p w14:paraId="7A085794" w14:textId="77777777" w:rsidR="00E4440B" w:rsidRPr="00E477AF" w:rsidRDefault="00E4440B" w:rsidP="00EF7A3A">
            <w:pPr>
              <w:spacing w:before="120" w:after="120"/>
              <w:rPr>
                <w:rFonts w:ascii="Arial" w:hAnsi="Arial" w:cs="Arial"/>
                <w:szCs w:val="24"/>
              </w:rPr>
            </w:pPr>
            <w:r w:rsidRPr="00E477AF">
              <w:rPr>
                <w:rFonts w:ascii="Arial" w:hAnsi="Arial" w:cs="Arial"/>
                <w:szCs w:val="24"/>
              </w:rPr>
              <w:t>ulice</w:t>
            </w:r>
          </w:p>
        </w:tc>
        <w:tc>
          <w:tcPr>
            <w:tcW w:w="8783" w:type="dxa"/>
            <w:tcBorders>
              <w:top w:val="single" w:sz="4" w:space="0" w:color="auto"/>
              <w:left w:val="single" w:sz="4" w:space="0" w:color="auto"/>
              <w:bottom w:val="single" w:sz="4" w:space="0" w:color="auto"/>
              <w:right w:val="single" w:sz="4" w:space="0" w:color="auto"/>
            </w:tcBorders>
            <w:shd w:val="clear" w:color="auto" w:fill="FFFFFF" w:themeFill="background1"/>
          </w:tcPr>
          <w:p w14:paraId="2D14C35A" w14:textId="77777777" w:rsidR="00E4440B" w:rsidRPr="00E477AF" w:rsidRDefault="00E4440B" w:rsidP="00EF7A3A">
            <w:pPr>
              <w:spacing w:before="120" w:after="120"/>
              <w:rPr>
                <w:rFonts w:ascii="Arial" w:hAnsi="Arial" w:cs="Arial"/>
                <w:szCs w:val="24"/>
              </w:rPr>
            </w:pPr>
          </w:p>
        </w:tc>
      </w:tr>
    </w:tbl>
    <w:p w14:paraId="0DEC69CC" w14:textId="77777777" w:rsidR="00E4440B" w:rsidRPr="00E477AF" w:rsidRDefault="00E4440B" w:rsidP="00E4440B">
      <w:pPr>
        <w:spacing w:after="0"/>
        <w:jc w:val="both"/>
        <w:rPr>
          <w:rFonts w:ascii="Arial" w:hAnsi="Arial" w:cs="Arial"/>
          <w:sz w:val="2"/>
          <w:szCs w:val="2"/>
        </w:rPr>
      </w:pP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1276"/>
        <w:gridCol w:w="1985"/>
        <w:gridCol w:w="1134"/>
      </w:tblGrid>
      <w:tr w:rsidR="00E4440B" w:rsidRPr="00E477AF" w14:paraId="2D118885" w14:textId="77777777" w:rsidTr="00EF7A3A">
        <w:tc>
          <w:tcPr>
            <w:tcW w:w="1696" w:type="dxa"/>
            <w:tcBorders>
              <w:right w:val="single" w:sz="4" w:space="0" w:color="auto"/>
            </w:tcBorders>
          </w:tcPr>
          <w:p w14:paraId="41A3693D" w14:textId="77777777" w:rsidR="00E4440B" w:rsidRPr="00E477AF" w:rsidRDefault="00E4440B" w:rsidP="00EF7A3A">
            <w:pPr>
              <w:spacing w:before="120" w:after="120"/>
              <w:jc w:val="both"/>
              <w:rPr>
                <w:rFonts w:ascii="Arial" w:hAnsi="Arial" w:cs="Arial"/>
                <w:szCs w:val="24"/>
              </w:rPr>
            </w:pPr>
            <w:r w:rsidRPr="00E477AF">
              <w:rPr>
                <w:rFonts w:ascii="Arial" w:hAnsi="Arial" w:cs="Arial"/>
                <w:szCs w:val="24"/>
              </w:rPr>
              <w:t>číslo popisné</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509107E" w14:textId="58DD13EA" w:rsidR="00E4440B" w:rsidRPr="00E477AF" w:rsidRDefault="00E4440B" w:rsidP="00EF7A3A">
            <w:pPr>
              <w:spacing w:before="120" w:after="120"/>
              <w:jc w:val="both"/>
              <w:rPr>
                <w:rFonts w:ascii="Arial" w:hAnsi="Arial" w:cs="Arial"/>
                <w:szCs w:val="24"/>
              </w:rPr>
            </w:pPr>
          </w:p>
        </w:tc>
        <w:tc>
          <w:tcPr>
            <w:tcW w:w="1985" w:type="dxa"/>
            <w:tcBorders>
              <w:left w:val="single" w:sz="4" w:space="0" w:color="auto"/>
              <w:right w:val="single" w:sz="4" w:space="0" w:color="auto"/>
            </w:tcBorders>
          </w:tcPr>
          <w:p w14:paraId="37CA889E" w14:textId="77777777" w:rsidR="00E4440B" w:rsidRPr="00E477AF" w:rsidRDefault="00E4440B" w:rsidP="00EF7A3A">
            <w:pPr>
              <w:spacing w:before="120" w:after="120"/>
              <w:jc w:val="both"/>
              <w:rPr>
                <w:rFonts w:ascii="Arial" w:hAnsi="Arial" w:cs="Arial"/>
                <w:szCs w:val="24"/>
              </w:rPr>
            </w:pPr>
            <w:r w:rsidRPr="00E477AF">
              <w:rPr>
                <w:rFonts w:ascii="Arial" w:hAnsi="Arial" w:cs="Arial"/>
                <w:szCs w:val="24"/>
              </w:rPr>
              <w:t>číslo orientační</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FE7DCE1" w14:textId="77777777" w:rsidR="00E4440B" w:rsidRPr="00E477AF" w:rsidRDefault="00E4440B" w:rsidP="00EF7A3A">
            <w:pPr>
              <w:spacing w:before="120" w:after="120"/>
              <w:jc w:val="both"/>
              <w:rPr>
                <w:rFonts w:ascii="Arial" w:hAnsi="Arial" w:cs="Arial"/>
                <w:szCs w:val="24"/>
              </w:rPr>
            </w:pPr>
          </w:p>
        </w:tc>
      </w:tr>
    </w:tbl>
    <w:p w14:paraId="14AF15A2" w14:textId="77777777" w:rsidR="00E4440B" w:rsidRPr="00E477AF" w:rsidRDefault="00E4440B" w:rsidP="00E4440B">
      <w:pPr>
        <w:spacing w:after="0"/>
        <w:jc w:val="both"/>
        <w:rPr>
          <w:rFonts w:ascii="Arial" w:hAnsi="Arial" w:cs="Arial"/>
          <w:sz w:val="2"/>
          <w:szCs w:val="2"/>
        </w:rPr>
      </w:pPr>
    </w:p>
    <w:tbl>
      <w:tblPr>
        <w:tblStyle w:val="TableGrid4"/>
        <w:tblW w:w="0" w:type="auto"/>
        <w:tblLayout w:type="fixed"/>
        <w:tblLook w:val="04A0" w:firstRow="1" w:lastRow="0" w:firstColumn="1" w:lastColumn="0" w:noHBand="0" w:noVBand="1"/>
      </w:tblPr>
      <w:tblGrid>
        <w:gridCol w:w="851"/>
        <w:gridCol w:w="8783"/>
      </w:tblGrid>
      <w:tr w:rsidR="00E4440B" w:rsidRPr="00E477AF" w14:paraId="1CA9849B" w14:textId="77777777" w:rsidTr="00EF7A3A">
        <w:tc>
          <w:tcPr>
            <w:tcW w:w="851" w:type="dxa"/>
            <w:tcBorders>
              <w:top w:val="nil"/>
              <w:left w:val="nil"/>
              <w:bottom w:val="nil"/>
              <w:right w:val="single" w:sz="4" w:space="0" w:color="auto"/>
            </w:tcBorders>
          </w:tcPr>
          <w:p w14:paraId="1BDDADFD" w14:textId="77777777" w:rsidR="00E4440B" w:rsidRPr="00E477AF" w:rsidRDefault="00E4440B" w:rsidP="00EF7A3A">
            <w:pPr>
              <w:spacing w:before="120" w:after="120"/>
              <w:jc w:val="both"/>
              <w:rPr>
                <w:rFonts w:ascii="Arial" w:hAnsi="Arial" w:cs="Arial"/>
                <w:szCs w:val="24"/>
              </w:rPr>
            </w:pPr>
            <w:r w:rsidRPr="00E477AF">
              <w:rPr>
                <w:rFonts w:ascii="Arial" w:hAnsi="Arial" w:cs="Arial"/>
                <w:szCs w:val="24"/>
              </w:rPr>
              <w:t>obec</w:t>
            </w:r>
          </w:p>
        </w:tc>
        <w:tc>
          <w:tcPr>
            <w:tcW w:w="8783" w:type="dxa"/>
            <w:tcBorders>
              <w:left w:val="single" w:sz="4" w:space="0" w:color="auto"/>
            </w:tcBorders>
            <w:shd w:val="clear" w:color="auto" w:fill="FFFFFF" w:themeFill="background1"/>
          </w:tcPr>
          <w:p w14:paraId="226876FD" w14:textId="77777777" w:rsidR="00E4440B" w:rsidRPr="00E477AF" w:rsidRDefault="00E4440B" w:rsidP="00EF7A3A">
            <w:pPr>
              <w:spacing w:before="120" w:after="120"/>
              <w:jc w:val="both"/>
              <w:rPr>
                <w:rFonts w:ascii="Arial" w:hAnsi="Arial" w:cs="Arial"/>
                <w:szCs w:val="24"/>
              </w:rPr>
            </w:pPr>
          </w:p>
        </w:tc>
      </w:tr>
    </w:tbl>
    <w:p w14:paraId="2E50E6BB" w14:textId="77777777" w:rsidR="00E4440B" w:rsidRPr="00E477AF" w:rsidRDefault="00E4440B" w:rsidP="00E4440B">
      <w:pPr>
        <w:spacing w:after="0"/>
        <w:jc w:val="both"/>
        <w:rPr>
          <w:rFonts w:ascii="Arial" w:hAnsi="Arial" w:cs="Arial"/>
          <w:sz w:val="2"/>
          <w:szCs w:val="2"/>
        </w:rPr>
      </w:pPr>
    </w:p>
    <w:p w14:paraId="264EE906" w14:textId="77777777" w:rsidR="00E4440B" w:rsidRDefault="00E4440B" w:rsidP="00E4440B">
      <w:pPr>
        <w:spacing w:after="0"/>
        <w:jc w:val="both"/>
        <w:rPr>
          <w:rFonts w:ascii="Arial" w:hAnsi="Arial" w:cs="Arial"/>
          <w:sz w:val="2"/>
          <w:szCs w:val="2"/>
        </w:rPr>
      </w:pPr>
    </w:p>
    <w:tbl>
      <w:tblPr>
        <w:tblStyle w:val="TableGrid3"/>
        <w:tblW w:w="96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1567"/>
        <w:gridCol w:w="1582"/>
        <w:gridCol w:w="5630"/>
      </w:tblGrid>
      <w:tr w:rsidR="00BD1ED4" w:rsidRPr="00F72674" w14:paraId="5156682C" w14:textId="77777777" w:rsidTr="003C41EE">
        <w:trPr>
          <w:trHeight w:val="300"/>
        </w:trPr>
        <w:tc>
          <w:tcPr>
            <w:tcW w:w="850" w:type="dxa"/>
            <w:tcBorders>
              <w:right w:val="single" w:sz="4" w:space="0" w:color="auto"/>
            </w:tcBorders>
          </w:tcPr>
          <w:p w14:paraId="48F86EB9" w14:textId="77777777" w:rsidR="00690CDA" w:rsidRPr="00F72674" w:rsidRDefault="00690CDA">
            <w:pPr>
              <w:spacing w:before="120" w:after="120"/>
              <w:jc w:val="both"/>
              <w:rPr>
                <w:rFonts w:ascii="Arial" w:hAnsi="Arial" w:cs="Arial"/>
                <w:szCs w:val="24"/>
              </w:rPr>
            </w:pPr>
            <w:r w:rsidRPr="00F72674">
              <w:rPr>
                <w:rFonts w:ascii="Arial" w:hAnsi="Arial" w:cs="Arial"/>
                <w:szCs w:val="24"/>
              </w:rPr>
              <w:t>PSČ</w:t>
            </w:r>
          </w:p>
        </w:tc>
        <w:tc>
          <w:tcPr>
            <w:tcW w:w="1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DBC98C7" w14:textId="77777777" w:rsidR="00690CDA" w:rsidRPr="00F72674" w:rsidRDefault="00690CDA">
            <w:pPr>
              <w:spacing w:before="120" w:after="120"/>
              <w:jc w:val="both"/>
              <w:rPr>
                <w:rFonts w:ascii="Arial" w:hAnsi="Arial" w:cs="Arial"/>
                <w:szCs w:val="24"/>
              </w:rPr>
            </w:pPr>
          </w:p>
        </w:tc>
        <w:tc>
          <w:tcPr>
            <w:tcW w:w="1582" w:type="dxa"/>
            <w:tcBorders>
              <w:left w:val="single" w:sz="4" w:space="0" w:color="auto"/>
              <w:right w:val="single" w:sz="4" w:space="0" w:color="auto"/>
            </w:tcBorders>
          </w:tcPr>
          <w:p w14:paraId="473E07DF" w14:textId="4F206CBF" w:rsidR="00690CDA" w:rsidRPr="00F72674" w:rsidRDefault="00942F80" w:rsidP="00BD1ED4">
            <w:pPr>
              <w:spacing w:before="120" w:after="120"/>
              <w:ind w:left="-5" w:right="199" w:firstLine="5"/>
              <w:jc w:val="right"/>
              <w:rPr>
                <w:rFonts w:ascii="Arial" w:hAnsi="Arial" w:cs="Arial"/>
                <w:szCs w:val="24"/>
              </w:rPr>
            </w:pPr>
            <w:r>
              <w:rPr>
                <w:rFonts w:ascii="Arial" w:hAnsi="Arial" w:cs="Arial"/>
                <w:szCs w:val="24"/>
              </w:rPr>
              <w:t>stát</w:t>
            </w:r>
          </w:p>
        </w:tc>
        <w:tc>
          <w:tcPr>
            <w:tcW w:w="5630" w:type="dxa"/>
            <w:tcBorders>
              <w:top w:val="single" w:sz="4" w:space="0" w:color="auto"/>
              <w:left w:val="single" w:sz="4" w:space="0" w:color="auto"/>
              <w:bottom w:val="single" w:sz="4" w:space="0" w:color="auto"/>
              <w:right w:val="single" w:sz="4" w:space="0" w:color="auto"/>
            </w:tcBorders>
            <w:shd w:val="clear" w:color="auto" w:fill="FFFFFF" w:themeFill="background1"/>
          </w:tcPr>
          <w:p w14:paraId="31C0E056" w14:textId="56720EA9" w:rsidR="00690CDA" w:rsidRPr="00F72674" w:rsidRDefault="00690CDA">
            <w:pPr>
              <w:spacing w:before="120" w:after="120"/>
              <w:jc w:val="both"/>
              <w:rPr>
                <w:rFonts w:ascii="Arial" w:hAnsi="Arial" w:cs="Arial"/>
                <w:szCs w:val="24"/>
              </w:rPr>
            </w:pPr>
          </w:p>
        </w:tc>
      </w:tr>
    </w:tbl>
    <w:p w14:paraId="2A30B03F" w14:textId="77777777" w:rsidR="00C7609B" w:rsidRPr="00C7609B" w:rsidRDefault="00C7609B" w:rsidP="00C7609B">
      <w:pPr>
        <w:spacing w:before="360" w:after="120"/>
        <w:rPr>
          <w:rFonts w:ascii="Arial" w:eastAsia="Calibri" w:hAnsi="Arial" w:cs="Arial"/>
          <w:b/>
        </w:rPr>
      </w:pPr>
      <w:r w:rsidRPr="00C7609B">
        <w:rPr>
          <w:rFonts w:ascii="Arial" w:eastAsia="Calibri" w:hAnsi="Arial" w:cs="Arial"/>
          <w:b/>
        </w:rPr>
        <w:t>04 Kontaktní údaje žadatele</w:t>
      </w:r>
    </w:p>
    <w:p w14:paraId="28E622D3" w14:textId="77777777" w:rsidR="00C7609B" w:rsidRPr="00C7609B" w:rsidRDefault="00C7609B" w:rsidP="00C7609B">
      <w:pPr>
        <w:spacing w:before="120" w:after="120"/>
        <w:rPr>
          <w:rFonts w:ascii="Arial" w:eastAsia="Yu Mincho" w:hAnsi="Arial" w:cs="Arial"/>
          <w:bCs/>
          <w:szCs w:val="24"/>
        </w:rPr>
      </w:pPr>
      <w:r w:rsidRPr="00C7609B">
        <w:rPr>
          <w:rFonts w:ascii="Arial" w:eastAsia="Yu Mincho" w:hAnsi="Arial" w:cs="Arial"/>
          <w:bCs/>
          <w:szCs w:val="24"/>
        </w:rPr>
        <w:t>a) jméno, popř. jména, a příjmení osoby fakticky vyřizující žádost</w:t>
      </w:r>
    </w:p>
    <w:tbl>
      <w:tblPr>
        <w:tblStyle w:val="TableGrid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C7609B" w:rsidRPr="00C7609B" w14:paraId="74FC07CA" w14:textId="77777777" w:rsidTr="00C7609B">
        <w:tc>
          <w:tcPr>
            <w:tcW w:w="9629" w:type="dxa"/>
            <w:shd w:val="clear" w:color="auto" w:fill="FFFFFF"/>
          </w:tcPr>
          <w:p w14:paraId="1FD2CC80" w14:textId="77777777" w:rsidR="00C7609B" w:rsidRPr="00C7609B" w:rsidRDefault="00C7609B" w:rsidP="00C7609B">
            <w:pPr>
              <w:spacing w:before="120" w:after="120"/>
              <w:rPr>
                <w:rFonts w:ascii="Arial" w:eastAsia="Calibri" w:hAnsi="Arial" w:cs="Arial"/>
                <w:szCs w:val="24"/>
              </w:rPr>
            </w:pPr>
          </w:p>
        </w:tc>
      </w:tr>
    </w:tbl>
    <w:p w14:paraId="03C3C08E" w14:textId="77777777" w:rsidR="00C7609B" w:rsidRPr="00C7609B" w:rsidRDefault="00C7609B" w:rsidP="00BD1ED4">
      <w:pPr>
        <w:spacing w:before="100" w:after="0"/>
        <w:rPr>
          <w:rFonts w:ascii="Arial" w:eastAsia="Yu Mincho" w:hAnsi="Arial" w:cs="Arial"/>
          <w:bCs/>
          <w:sz w:val="2"/>
          <w:szCs w:val="2"/>
        </w:rPr>
      </w:pPr>
    </w:p>
    <w:tbl>
      <w:tblPr>
        <w:tblStyle w:val="TableGrid5"/>
        <w:tblW w:w="9775" w:type="dxa"/>
        <w:tblInd w:w="-142" w:type="dxa"/>
        <w:tblLook w:val="04A0" w:firstRow="1" w:lastRow="0" w:firstColumn="1" w:lastColumn="0" w:noHBand="0" w:noVBand="1"/>
      </w:tblPr>
      <w:tblGrid>
        <w:gridCol w:w="3403"/>
        <w:gridCol w:w="6372"/>
      </w:tblGrid>
      <w:tr w:rsidR="00C7609B" w:rsidRPr="00C7609B" w14:paraId="0412DD08" w14:textId="77777777" w:rsidTr="00C7609B">
        <w:trPr>
          <w:trHeight w:val="300"/>
        </w:trPr>
        <w:tc>
          <w:tcPr>
            <w:tcW w:w="3403" w:type="dxa"/>
            <w:tcBorders>
              <w:right w:val="single" w:sz="4" w:space="0" w:color="auto"/>
            </w:tcBorders>
          </w:tcPr>
          <w:p w14:paraId="07BEB7EB" w14:textId="77777777" w:rsidR="00C7609B" w:rsidRPr="00C7609B" w:rsidRDefault="00C7609B" w:rsidP="00C7609B">
            <w:pPr>
              <w:spacing w:before="120" w:after="120"/>
              <w:ind w:firstLine="34"/>
              <w:jc w:val="both"/>
              <w:rPr>
                <w:rFonts w:ascii="Arial" w:eastAsia="Calibri" w:hAnsi="Arial" w:cs="Arial"/>
              </w:rPr>
            </w:pPr>
            <w:r w:rsidRPr="00C7609B">
              <w:rPr>
                <w:rFonts w:ascii="Arial" w:eastAsia="Calibri" w:hAnsi="Arial" w:cs="Arial"/>
              </w:rPr>
              <w:t>b) telefonní číslo</w:t>
            </w:r>
          </w:p>
        </w:tc>
        <w:tc>
          <w:tcPr>
            <w:tcW w:w="6372" w:type="dxa"/>
            <w:tcBorders>
              <w:top w:val="single" w:sz="4" w:space="0" w:color="auto"/>
              <w:left w:val="single" w:sz="4" w:space="0" w:color="auto"/>
              <w:bottom w:val="single" w:sz="4" w:space="0" w:color="auto"/>
              <w:right w:val="single" w:sz="4" w:space="0" w:color="auto"/>
            </w:tcBorders>
            <w:shd w:val="clear" w:color="auto" w:fill="FFFFFF"/>
          </w:tcPr>
          <w:p w14:paraId="3AA26BEB" w14:textId="77777777" w:rsidR="00C7609B" w:rsidRPr="00C7609B" w:rsidRDefault="00C7609B" w:rsidP="00C7609B">
            <w:pPr>
              <w:spacing w:before="120" w:after="120"/>
              <w:ind w:left="177" w:hanging="35"/>
              <w:jc w:val="both"/>
              <w:rPr>
                <w:rFonts w:ascii="Arial" w:eastAsia="Calibri" w:hAnsi="Arial" w:cs="Arial"/>
              </w:rPr>
            </w:pPr>
          </w:p>
        </w:tc>
      </w:tr>
    </w:tbl>
    <w:p w14:paraId="62B63A65" w14:textId="77777777" w:rsidR="00C7609B" w:rsidRPr="00C7609B" w:rsidRDefault="00C7609B" w:rsidP="00BD1ED4">
      <w:pPr>
        <w:spacing w:before="100" w:after="0"/>
        <w:jc w:val="both"/>
        <w:rPr>
          <w:rFonts w:ascii="Arial" w:eastAsia="Calibri" w:hAnsi="Arial" w:cs="Arial"/>
          <w:sz w:val="2"/>
          <w:szCs w:val="2"/>
        </w:rPr>
      </w:pPr>
    </w:p>
    <w:tbl>
      <w:tblPr>
        <w:tblStyle w:val="TableGrid5"/>
        <w:tblW w:w="9775" w:type="dxa"/>
        <w:tblInd w:w="-142" w:type="dxa"/>
        <w:tblLook w:val="04A0" w:firstRow="1" w:lastRow="0" w:firstColumn="1" w:lastColumn="0" w:noHBand="0" w:noVBand="1"/>
      </w:tblPr>
      <w:tblGrid>
        <w:gridCol w:w="3403"/>
        <w:gridCol w:w="6372"/>
      </w:tblGrid>
      <w:tr w:rsidR="00C7609B" w:rsidRPr="00C7609B" w14:paraId="2358C653" w14:textId="77777777" w:rsidTr="00C7609B">
        <w:trPr>
          <w:trHeight w:val="300"/>
        </w:trPr>
        <w:tc>
          <w:tcPr>
            <w:tcW w:w="3403" w:type="dxa"/>
            <w:tcBorders>
              <w:right w:val="single" w:sz="4" w:space="0" w:color="auto"/>
            </w:tcBorders>
          </w:tcPr>
          <w:p w14:paraId="03EB2144" w14:textId="77777777" w:rsidR="00C7609B" w:rsidRPr="00C7609B" w:rsidRDefault="00C7609B" w:rsidP="00C7609B">
            <w:pPr>
              <w:spacing w:before="120" w:after="120"/>
              <w:ind w:firstLine="34"/>
              <w:jc w:val="both"/>
              <w:rPr>
                <w:rFonts w:ascii="Arial" w:eastAsia="Calibri" w:hAnsi="Arial" w:cs="Arial"/>
              </w:rPr>
            </w:pPr>
            <w:r w:rsidRPr="00C7609B">
              <w:rPr>
                <w:rFonts w:ascii="Arial" w:eastAsia="Calibri" w:hAnsi="Arial" w:cs="Arial"/>
              </w:rPr>
              <w:t>c) e-mailová adresa</w:t>
            </w:r>
          </w:p>
        </w:tc>
        <w:tc>
          <w:tcPr>
            <w:tcW w:w="6372" w:type="dxa"/>
            <w:tcBorders>
              <w:top w:val="single" w:sz="4" w:space="0" w:color="auto"/>
              <w:left w:val="single" w:sz="4" w:space="0" w:color="auto"/>
              <w:bottom w:val="single" w:sz="4" w:space="0" w:color="auto"/>
              <w:right w:val="single" w:sz="4" w:space="0" w:color="auto"/>
            </w:tcBorders>
            <w:shd w:val="clear" w:color="auto" w:fill="FFFFFF"/>
          </w:tcPr>
          <w:p w14:paraId="6E67E8BE" w14:textId="77777777" w:rsidR="00C7609B" w:rsidRPr="00C7609B" w:rsidRDefault="00C7609B" w:rsidP="00C7609B">
            <w:pPr>
              <w:spacing w:before="120" w:after="120"/>
              <w:ind w:left="177" w:hanging="35"/>
              <w:jc w:val="both"/>
              <w:rPr>
                <w:rFonts w:ascii="Arial" w:eastAsia="Calibri" w:hAnsi="Arial" w:cs="Arial"/>
              </w:rPr>
            </w:pPr>
          </w:p>
        </w:tc>
      </w:tr>
    </w:tbl>
    <w:p w14:paraId="1FBD1706" w14:textId="77777777" w:rsidR="00C7609B" w:rsidRPr="00C7609B" w:rsidRDefault="00C7609B" w:rsidP="00C7609B">
      <w:pPr>
        <w:spacing w:before="160" w:after="120"/>
        <w:jc w:val="both"/>
        <w:rPr>
          <w:rFonts w:ascii="Arial" w:eastAsia="Calibri" w:hAnsi="Arial" w:cs="Arial"/>
          <w:szCs w:val="24"/>
        </w:rPr>
      </w:pPr>
      <w:r w:rsidRPr="00C7609B">
        <w:rPr>
          <w:rFonts w:ascii="Arial" w:eastAsia="Calibri" w:hAnsi="Arial" w:cs="Arial"/>
          <w:szCs w:val="24"/>
        </w:rPr>
        <w:t>d) jiná adresa pro doručování žadatele</w:t>
      </w:r>
    </w:p>
    <w:tbl>
      <w:tblPr>
        <w:tblStyle w:val="TableGrid5"/>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C7609B" w:rsidRPr="00C7609B" w14:paraId="2738096A" w14:textId="77777777" w:rsidTr="00C7609B">
        <w:trPr>
          <w:trHeight w:val="2559"/>
        </w:trPr>
        <w:tc>
          <w:tcPr>
            <w:tcW w:w="9639" w:type="dxa"/>
            <w:shd w:val="clear" w:color="auto" w:fill="FFFFFF"/>
          </w:tcPr>
          <w:p w14:paraId="342915DA" w14:textId="77777777" w:rsidR="00C7609B" w:rsidRPr="00C7609B" w:rsidRDefault="00C7609B" w:rsidP="00C7609B">
            <w:pPr>
              <w:spacing w:before="120" w:after="120"/>
              <w:rPr>
                <w:rFonts w:ascii="Arial" w:eastAsia="Calibri" w:hAnsi="Arial" w:cs="Arial"/>
                <w:szCs w:val="24"/>
              </w:rPr>
            </w:pPr>
          </w:p>
        </w:tc>
      </w:tr>
    </w:tbl>
    <w:p w14:paraId="3A421EF0" w14:textId="46E4C16F" w:rsidR="004A4584" w:rsidRPr="00E477AF" w:rsidRDefault="004A4584" w:rsidP="001D192C">
      <w:pPr>
        <w:keepNext/>
        <w:spacing w:before="360" w:after="120"/>
        <w:ind w:left="1418" w:hanging="1418"/>
        <w:rPr>
          <w:rFonts w:ascii="Arial" w:hAnsi="Arial" w:cs="Arial"/>
          <w:b/>
          <w:bCs/>
          <w:szCs w:val="24"/>
        </w:rPr>
      </w:pPr>
      <w:r w:rsidRPr="00E477AF">
        <w:rPr>
          <w:rFonts w:ascii="Arial" w:hAnsi="Arial" w:cs="Arial"/>
          <w:b/>
          <w:bCs/>
          <w:szCs w:val="24"/>
        </w:rPr>
        <w:lastRenderedPageBreak/>
        <w:t>0</w:t>
      </w:r>
      <w:r w:rsidR="00C7609B">
        <w:rPr>
          <w:rFonts w:ascii="Arial" w:hAnsi="Arial" w:cs="Arial"/>
          <w:b/>
          <w:bCs/>
          <w:szCs w:val="24"/>
        </w:rPr>
        <w:t>5</w:t>
      </w:r>
      <w:r w:rsidRPr="00E477AF">
        <w:rPr>
          <w:rFonts w:ascii="Arial" w:hAnsi="Arial" w:cs="Arial"/>
          <w:b/>
          <w:bCs/>
          <w:szCs w:val="24"/>
        </w:rPr>
        <w:t xml:space="preserve"> </w:t>
      </w:r>
      <w:r w:rsidR="002B2E42" w:rsidRPr="00E477AF">
        <w:rPr>
          <w:rFonts w:ascii="Arial" w:hAnsi="Arial" w:cs="Arial"/>
          <w:b/>
          <w:bCs/>
          <w:szCs w:val="24"/>
        </w:rPr>
        <w:t>Identifikace</w:t>
      </w:r>
      <w:r w:rsidR="001A08AE">
        <w:rPr>
          <w:rFonts w:ascii="Arial" w:hAnsi="Arial" w:cs="Arial"/>
          <w:b/>
          <w:bCs/>
          <w:szCs w:val="24"/>
        </w:rPr>
        <w:t xml:space="preserve"> bytu</w:t>
      </w:r>
      <w:r w:rsidR="00FD4506">
        <w:rPr>
          <w:rFonts w:ascii="Arial" w:hAnsi="Arial" w:cs="Arial"/>
          <w:b/>
          <w:bCs/>
          <w:szCs w:val="24"/>
        </w:rPr>
        <w:t>, o jehož zápis do evidence</w:t>
      </w:r>
      <w:r w:rsidR="00FA0941">
        <w:rPr>
          <w:rFonts w:ascii="Arial" w:hAnsi="Arial" w:cs="Arial"/>
          <w:b/>
          <w:bCs/>
          <w:szCs w:val="24"/>
        </w:rPr>
        <w:t xml:space="preserve"> podpory bydlení</w:t>
      </w:r>
      <w:r w:rsidR="00FD4506">
        <w:rPr>
          <w:rFonts w:ascii="Arial" w:hAnsi="Arial" w:cs="Arial"/>
          <w:b/>
          <w:bCs/>
          <w:szCs w:val="24"/>
        </w:rPr>
        <w:t xml:space="preserve"> se žádá</w:t>
      </w:r>
    </w:p>
    <w:p w14:paraId="6D65B311" w14:textId="3A0B9C6C" w:rsidR="002B2E42" w:rsidRPr="001D192C" w:rsidRDefault="002B2E42" w:rsidP="001D192C">
      <w:pPr>
        <w:keepNext/>
        <w:spacing w:before="120" w:after="120"/>
        <w:rPr>
          <w:rFonts w:ascii="Arial" w:hAnsi="Arial" w:cs="Arial"/>
          <w:szCs w:val="24"/>
        </w:rPr>
      </w:pPr>
      <w:r w:rsidRPr="001D192C">
        <w:rPr>
          <w:rFonts w:ascii="Arial" w:hAnsi="Arial" w:cs="Arial"/>
          <w:szCs w:val="24"/>
        </w:rPr>
        <w:t>a) adresa</w:t>
      </w:r>
    </w:p>
    <w:tbl>
      <w:tblPr>
        <w:tblStyle w:val="TableGrid3"/>
        <w:tblW w:w="9633" w:type="dxa"/>
        <w:tblInd w:w="-5" w:type="dxa"/>
        <w:tblLayout w:type="fixed"/>
        <w:tblCellMar>
          <w:left w:w="113" w:type="dxa"/>
          <w:right w:w="113" w:type="dxa"/>
        </w:tblCellMar>
        <w:tblLook w:val="04A0" w:firstRow="1" w:lastRow="0" w:firstColumn="1" w:lastColumn="0" w:noHBand="0" w:noVBand="1"/>
      </w:tblPr>
      <w:tblGrid>
        <w:gridCol w:w="850"/>
        <w:gridCol w:w="8783"/>
      </w:tblGrid>
      <w:tr w:rsidR="00A867ED" w:rsidRPr="00E477AF" w14:paraId="68FB7139" w14:textId="77777777">
        <w:trPr>
          <w:trHeight w:val="300"/>
        </w:trPr>
        <w:tc>
          <w:tcPr>
            <w:tcW w:w="850" w:type="dxa"/>
            <w:tcBorders>
              <w:top w:val="nil"/>
              <w:left w:val="nil"/>
              <w:bottom w:val="nil"/>
              <w:right w:val="single" w:sz="4" w:space="0" w:color="auto"/>
            </w:tcBorders>
          </w:tcPr>
          <w:p w14:paraId="3D7B8BAD" w14:textId="77777777" w:rsidR="00A867ED" w:rsidRPr="00E477AF" w:rsidRDefault="00A867ED" w:rsidP="00EA33C7">
            <w:pPr>
              <w:spacing w:before="120" w:after="120"/>
              <w:jc w:val="both"/>
              <w:rPr>
                <w:rFonts w:ascii="Arial" w:hAnsi="Arial" w:cs="Arial"/>
                <w:szCs w:val="24"/>
              </w:rPr>
            </w:pPr>
            <w:r>
              <w:rPr>
                <w:rFonts w:ascii="Arial" w:hAnsi="Arial" w:cs="Arial"/>
                <w:szCs w:val="24"/>
              </w:rPr>
              <w:t>ulice</w:t>
            </w:r>
          </w:p>
        </w:tc>
        <w:tc>
          <w:tcPr>
            <w:tcW w:w="8783" w:type="dxa"/>
            <w:tcBorders>
              <w:left w:val="single" w:sz="4" w:space="0" w:color="auto"/>
            </w:tcBorders>
            <w:shd w:val="clear" w:color="auto" w:fill="FFFFFF" w:themeFill="background1"/>
          </w:tcPr>
          <w:p w14:paraId="47AA3D38" w14:textId="77777777" w:rsidR="00A867ED" w:rsidRPr="00E477AF" w:rsidRDefault="00A867ED" w:rsidP="00EA33C7">
            <w:pPr>
              <w:spacing w:before="120" w:after="120"/>
              <w:ind w:left="530" w:hanging="530"/>
              <w:jc w:val="both"/>
              <w:rPr>
                <w:rFonts w:ascii="Arial" w:hAnsi="Arial" w:cs="Arial"/>
                <w:szCs w:val="24"/>
              </w:rPr>
            </w:pPr>
          </w:p>
        </w:tc>
      </w:tr>
    </w:tbl>
    <w:p w14:paraId="626C294C" w14:textId="77777777" w:rsidR="002B2E42" w:rsidRPr="00E477AF" w:rsidRDefault="002B2E42" w:rsidP="002B2E42">
      <w:pPr>
        <w:spacing w:after="0"/>
        <w:jc w:val="both"/>
        <w:rPr>
          <w:rFonts w:ascii="Arial" w:hAnsi="Arial" w:cs="Arial"/>
          <w:sz w:val="2"/>
          <w:szCs w:val="2"/>
        </w:rPr>
      </w:pP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1276"/>
        <w:gridCol w:w="1848"/>
        <w:gridCol w:w="1276"/>
      </w:tblGrid>
      <w:tr w:rsidR="000264BB" w:rsidRPr="00E477AF" w14:paraId="439BD151" w14:textId="77777777" w:rsidTr="001D192C">
        <w:tc>
          <w:tcPr>
            <w:tcW w:w="1696" w:type="dxa"/>
            <w:tcBorders>
              <w:right w:val="single" w:sz="4" w:space="0" w:color="auto"/>
            </w:tcBorders>
          </w:tcPr>
          <w:p w14:paraId="072C2149" w14:textId="77777777" w:rsidR="000264BB" w:rsidRPr="00E477AF" w:rsidRDefault="000264BB" w:rsidP="00EA33C7">
            <w:pPr>
              <w:spacing w:before="120" w:after="120"/>
              <w:jc w:val="both"/>
              <w:rPr>
                <w:rFonts w:ascii="Arial" w:hAnsi="Arial" w:cs="Arial"/>
                <w:szCs w:val="24"/>
              </w:rPr>
            </w:pPr>
            <w:r w:rsidRPr="00E477AF">
              <w:rPr>
                <w:rFonts w:ascii="Arial" w:hAnsi="Arial" w:cs="Arial"/>
                <w:szCs w:val="24"/>
              </w:rPr>
              <w:t>číslo popisné</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305AA23" w14:textId="77777777" w:rsidR="000264BB" w:rsidRPr="00E477AF" w:rsidRDefault="000264BB" w:rsidP="00EA33C7">
            <w:pPr>
              <w:spacing w:before="120" w:after="120"/>
              <w:jc w:val="both"/>
              <w:rPr>
                <w:rFonts w:ascii="Arial" w:hAnsi="Arial" w:cs="Arial"/>
                <w:szCs w:val="24"/>
              </w:rPr>
            </w:pPr>
          </w:p>
        </w:tc>
        <w:tc>
          <w:tcPr>
            <w:tcW w:w="1848" w:type="dxa"/>
            <w:tcBorders>
              <w:left w:val="single" w:sz="4" w:space="0" w:color="auto"/>
              <w:right w:val="single" w:sz="4" w:space="0" w:color="auto"/>
            </w:tcBorders>
          </w:tcPr>
          <w:p w14:paraId="4B5CD888" w14:textId="77777777" w:rsidR="000264BB" w:rsidRPr="00E477AF" w:rsidRDefault="000264BB">
            <w:pPr>
              <w:spacing w:before="120" w:after="120"/>
              <w:jc w:val="right"/>
              <w:rPr>
                <w:rFonts w:ascii="Arial" w:hAnsi="Arial" w:cs="Arial"/>
                <w:szCs w:val="24"/>
              </w:rPr>
            </w:pPr>
            <w:r w:rsidRPr="00E477AF">
              <w:rPr>
                <w:rFonts w:ascii="Arial" w:hAnsi="Arial" w:cs="Arial"/>
                <w:szCs w:val="24"/>
              </w:rPr>
              <w:t>číslo orientační</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3EBAEC0" w14:textId="77777777" w:rsidR="000264BB" w:rsidRPr="00E477AF" w:rsidRDefault="000264BB" w:rsidP="00EA33C7">
            <w:pPr>
              <w:spacing w:before="120" w:after="120"/>
              <w:jc w:val="both"/>
              <w:rPr>
                <w:rFonts w:ascii="Arial" w:hAnsi="Arial" w:cs="Arial"/>
                <w:szCs w:val="24"/>
              </w:rPr>
            </w:pPr>
          </w:p>
        </w:tc>
      </w:tr>
    </w:tbl>
    <w:p w14:paraId="6751F4FE" w14:textId="77777777" w:rsidR="002B2E42" w:rsidRPr="00E477AF" w:rsidRDefault="002B2E42" w:rsidP="002B2E42">
      <w:pPr>
        <w:spacing w:after="0"/>
        <w:jc w:val="both"/>
        <w:rPr>
          <w:rFonts w:ascii="Arial" w:hAnsi="Arial" w:cs="Arial"/>
          <w:sz w:val="2"/>
          <w:szCs w:val="2"/>
        </w:rPr>
      </w:pPr>
    </w:p>
    <w:tbl>
      <w:tblPr>
        <w:tblStyle w:val="TableGrid3"/>
        <w:tblW w:w="9633" w:type="dxa"/>
        <w:tblInd w:w="-5" w:type="dxa"/>
        <w:tblLayout w:type="fixed"/>
        <w:tblCellMar>
          <w:left w:w="113" w:type="dxa"/>
          <w:right w:w="113" w:type="dxa"/>
        </w:tblCellMar>
        <w:tblLook w:val="04A0" w:firstRow="1" w:lastRow="0" w:firstColumn="1" w:lastColumn="0" w:noHBand="0" w:noVBand="1"/>
      </w:tblPr>
      <w:tblGrid>
        <w:gridCol w:w="850"/>
        <w:gridCol w:w="8783"/>
      </w:tblGrid>
      <w:tr w:rsidR="002B2E42" w:rsidRPr="00E477AF" w14:paraId="3504FEF7" w14:textId="77777777" w:rsidTr="00EF7A3A">
        <w:trPr>
          <w:trHeight w:val="300"/>
        </w:trPr>
        <w:tc>
          <w:tcPr>
            <w:tcW w:w="850" w:type="dxa"/>
            <w:tcBorders>
              <w:top w:val="nil"/>
              <w:left w:val="nil"/>
              <w:bottom w:val="nil"/>
              <w:right w:val="single" w:sz="4" w:space="0" w:color="auto"/>
            </w:tcBorders>
          </w:tcPr>
          <w:p w14:paraId="4E309B99" w14:textId="77777777" w:rsidR="002B2E42" w:rsidRPr="00E477AF" w:rsidRDefault="002B2E42" w:rsidP="00EF7A3A">
            <w:pPr>
              <w:spacing w:before="120" w:after="120"/>
              <w:jc w:val="both"/>
              <w:rPr>
                <w:rFonts w:ascii="Arial" w:hAnsi="Arial" w:cs="Arial"/>
                <w:szCs w:val="24"/>
              </w:rPr>
            </w:pPr>
            <w:r w:rsidRPr="00E477AF">
              <w:rPr>
                <w:rFonts w:ascii="Arial" w:hAnsi="Arial" w:cs="Arial"/>
                <w:szCs w:val="24"/>
              </w:rPr>
              <w:t>obec</w:t>
            </w:r>
          </w:p>
        </w:tc>
        <w:tc>
          <w:tcPr>
            <w:tcW w:w="8783" w:type="dxa"/>
            <w:tcBorders>
              <w:left w:val="single" w:sz="4" w:space="0" w:color="auto"/>
            </w:tcBorders>
            <w:shd w:val="clear" w:color="auto" w:fill="FFFFFF" w:themeFill="background1"/>
          </w:tcPr>
          <w:p w14:paraId="39CE28EE" w14:textId="11392470" w:rsidR="002B2E42" w:rsidRPr="00E477AF" w:rsidRDefault="002B2E42" w:rsidP="00EF7A3A">
            <w:pPr>
              <w:spacing w:before="120" w:after="120"/>
              <w:ind w:left="530" w:hanging="530"/>
              <w:jc w:val="both"/>
              <w:rPr>
                <w:rFonts w:ascii="Arial" w:hAnsi="Arial" w:cs="Arial"/>
                <w:szCs w:val="24"/>
              </w:rPr>
            </w:pPr>
          </w:p>
        </w:tc>
      </w:tr>
    </w:tbl>
    <w:p w14:paraId="1BB60EAB" w14:textId="77777777" w:rsidR="002B2E42" w:rsidRDefault="002B2E42" w:rsidP="002B2E42">
      <w:pPr>
        <w:spacing w:after="0"/>
        <w:jc w:val="both"/>
        <w:rPr>
          <w:rFonts w:ascii="Arial" w:hAnsi="Arial" w:cs="Arial"/>
          <w:sz w:val="2"/>
          <w:szCs w:val="2"/>
        </w:rPr>
      </w:pPr>
    </w:p>
    <w:tbl>
      <w:tblPr>
        <w:tblStyle w:val="TableGrid3"/>
        <w:tblW w:w="96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
        <w:gridCol w:w="1567"/>
        <w:gridCol w:w="2408"/>
        <w:gridCol w:w="4809"/>
      </w:tblGrid>
      <w:tr w:rsidR="001D192C" w:rsidRPr="00F72674" w14:paraId="70496A3F" w14:textId="77777777" w:rsidTr="0060313C">
        <w:trPr>
          <w:trHeight w:val="300"/>
        </w:trPr>
        <w:tc>
          <w:tcPr>
            <w:tcW w:w="845" w:type="dxa"/>
            <w:tcBorders>
              <w:right w:val="single" w:sz="4" w:space="0" w:color="auto"/>
            </w:tcBorders>
          </w:tcPr>
          <w:p w14:paraId="5DE06711" w14:textId="77777777" w:rsidR="00505389" w:rsidRPr="00F72674" w:rsidRDefault="00505389" w:rsidP="00EA33C7">
            <w:pPr>
              <w:spacing w:before="120" w:after="120"/>
              <w:jc w:val="both"/>
              <w:rPr>
                <w:rFonts w:ascii="Arial" w:hAnsi="Arial" w:cs="Arial"/>
                <w:szCs w:val="24"/>
              </w:rPr>
            </w:pPr>
            <w:r w:rsidRPr="00F72674">
              <w:rPr>
                <w:rFonts w:ascii="Arial" w:hAnsi="Arial" w:cs="Arial"/>
                <w:szCs w:val="24"/>
              </w:rPr>
              <w:t>PSČ</w:t>
            </w:r>
          </w:p>
        </w:tc>
        <w:tc>
          <w:tcPr>
            <w:tcW w:w="1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4DEDB49" w14:textId="77777777" w:rsidR="00505389" w:rsidRPr="00F72674" w:rsidRDefault="00505389" w:rsidP="00EA33C7">
            <w:pPr>
              <w:spacing w:before="120" w:after="120"/>
              <w:jc w:val="both"/>
              <w:rPr>
                <w:rFonts w:ascii="Arial" w:hAnsi="Arial" w:cs="Arial"/>
                <w:szCs w:val="24"/>
              </w:rPr>
            </w:pPr>
          </w:p>
        </w:tc>
        <w:tc>
          <w:tcPr>
            <w:tcW w:w="2408" w:type="dxa"/>
            <w:tcBorders>
              <w:left w:val="single" w:sz="4" w:space="0" w:color="auto"/>
              <w:right w:val="single" w:sz="4" w:space="0" w:color="auto"/>
            </w:tcBorders>
          </w:tcPr>
          <w:p w14:paraId="748F2668" w14:textId="236F82EF" w:rsidR="00505389" w:rsidRPr="00F72674" w:rsidRDefault="00D556FA" w:rsidP="001D192C">
            <w:pPr>
              <w:spacing w:before="120" w:after="120"/>
              <w:ind w:left="-6" w:firstLine="6"/>
              <w:jc w:val="right"/>
              <w:rPr>
                <w:rFonts w:ascii="Arial" w:hAnsi="Arial" w:cs="Arial"/>
                <w:szCs w:val="24"/>
              </w:rPr>
            </w:pPr>
            <w:r>
              <w:rPr>
                <w:rFonts w:ascii="Arial" w:hAnsi="Arial" w:cs="Arial"/>
                <w:szCs w:val="24"/>
              </w:rPr>
              <w:t>k</w:t>
            </w:r>
            <w:r w:rsidR="00505389">
              <w:rPr>
                <w:rFonts w:ascii="Arial" w:hAnsi="Arial" w:cs="Arial"/>
                <w:szCs w:val="24"/>
              </w:rPr>
              <w:t>atastrální</w:t>
            </w:r>
            <w:r>
              <w:rPr>
                <w:rFonts w:ascii="Arial" w:hAnsi="Arial" w:cs="Arial"/>
                <w:szCs w:val="24"/>
              </w:rPr>
              <w:t xml:space="preserve"> území</w:t>
            </w:r>
          </w:p>
        </w:tc>
        <w:tc>
          <w:tcPr>
            <w:tcW w:w="4809" w:type="dxa"/>
            <w:tcBorders>
              <w:top w:val="single" w:sz="4" w:space="0" w:color="auto"/>
              <w:left w:val="single" w:sz="4" w:space="0" w:color="auto"/>
              <w:bottom w:val="single" w:sz="4" w:space="0" w:color="auto"/>
              <w:right w:val="single" w:sz="4" w:space="0" w:color="auto"/>
            </w:tcBorders>
            <w:shd w:val="clear" w:color="auto" w:fill="FFFFFF" w:themeFill="background1"/>
          </w:tcPr>
          <w:p w14:paraId="32C14809" w14:textId="77777777" w:rsidR="00505389" w:rsidRPr="00F72674" w:rsidRDefault="00505389" w:rsidP="00EA33C7">
            <w:pPr>
              <w:spacing w:before="120" w:after="120"/>
              <w:jc w:val="both"/>
              <w:rPr>
                <w:rFonts w:ascii="Arial" w:hAnsi="Arial" w:cs="Arial"/>
                <w:szCs w:val="24"/>
              </w:rPr>
            </w:pPr>
          </w:p>
        </w:tc>
      </w:tr>
    </w:tbl>
    <w:p w14:paraId="30DBD92F" w14:textId="77777777" w:rsidR="00505389" w:rsidRDefault="00505389" w:rsidP="001D192C">
      <w:pPr>
        <w:spacing w:before="100" w:after="0"/>
        <w:jc w:val="both"/>
        <w:rPr>
          <w:rFonts w:ascii="Arial" w:hAnsi="Arial" w:cs="Arial"/>
          <w:sz w:val="2"/>
          <w:szCs w:val="2"/>
        </w:rPr>
      </w:pPr>
    </w:p>
    <w:tbl>
      <w:tblPr>
        <w:tblStyle w:val="TableGrid3"/>
        <w:tblW w:w="9768" w:type="dxa"/>
        <w:tblInd w:w="-142" w:type="dxa"/>
        <w:tblLayout w:type="fixed"/>
        <w:tblCellMar>
          <w:left w:w="113" w:type="dxa"/>
          <w:right w:w="113" w:type="dxa"/>
        </w:tblCellMar>
        <w:tblLook w:val="04A0" w:firstRow="1" w:lastRow="0" w:firstColumn="1" w:lastColumn="0" w:noHBand="0" w:noVBand="1"/>
      </w:tblPr>
      <w:tblGrid>
        <w:gridCol w:w="4962"/>
        <w:gridCol w:w="4806"/>
      </w:tblGrid>
      <w:tr w:rsidR="001D192C" w:rsidRPr="00E477AF" w14:paraId="78C6C25A" w14:textId="77777777" w:rsidTr="001D192C">
        <w:trPr>
          <w:trHeight w:val="300"/>
        </w:trPr>
        <w:tc>
          <w:tcPr>
            <w:tcW w:w="4962" w:type="dxa"/>
            <w:tcBorders>
              <w:top w:val="nil"/>
              <w:left w:val="nil"/>
              <w:bottom w:val="nil"/>
              <w:right w:val="single" w:sz="4" w:space="0" w:color="auto"/>
            </w:tcBorders>
          </w:tcPr>
          <w:p w14:paraId="46E520CA" w14:textId="60BB4EAB" w:rsidR="00D556FA" w:rsidRPr="001D192C" w:rsidRDefault="00860BFC" w:rsidP="00BD1ED4">
            <w:pPr>
              <w:spacing w:before="120" w:after="120"/>
              <w:ind w:firstLine="27"/>
              <w:jc w:val="both"/>
              <w:rPr>
                <w:rFonts w:ascii="Arial" w:hAnsi="Arial" w:cs="Arial"/>
                <w:szCs w:val="24"/>
              </w:rPr>
            </w:pPr>
            <w:r w:rsidRPr="001D192C">
              <w:rPr>
                <w:rFonts w:ascii="Arial" w:hAnsi="Arial" w:cs="Arial"/>
                <w:szCs w:val="24"/>
              </w:rPr>
              <w:t xml:space="preserve">b) číslo </w:t>
            </w:r>
            <w:r w:rsidR="00583650">
              <w:rPr>
                <w:rFonts w:ascii="Arial" w:hAnsi="Arial" w:cs="Arial"/>
                <w:szCs w:val="24"/>
              </w:rPr>
              <w:t>stavebního objektu</w:t>
            </w:r>
            <w:r w:rsidRPr="001D192C">
              <w:rPr>
                <w:rFonts w:ascii="Arial" w:hAnsi="Arial" w:cs="Arial"/>
                <w:szCs w:val="24"/>
              </w:rPr>
              <w:t xml:space="preserve"> podle </w:t>
            </w:r>
            <w:r w:rsidR="009460AB">
              <w:rPr>
                <w:rFonts w:ascii="Arial" w:hAnsi="Arial" w:cs="Arial"/>
                <w:szCs w:val="24"/>
              </w:rPr>
              <w:t>RÚIAN</w:t>
            </w:r>
          </w:p>
        </w:tc>
        <w:tc>
          <w:tcPr>
            <w:tcW w:w="4806" w:type="dxa"/>
            <w:tcBorders>
              <w:left w:val="single" w:sz="4" w:space="0" w:color="auto"/>
            </w:tcBorders>
            <w:shd w:val="clear" w:color="auto" w:fill="FFFFFF" w:themeFill="background1"/>
          </w:tcPr>
          <w:p w14:paraId="5F27ADD6" w14:textId="77777777" w:rsidR="00D556FA" w:rsidRPr="00E477AF" w:rsidRDefault="00D556FA" w:rsidP="00EA33C7">
            <w:pPr>
              <w:spacing w:before="120" w:after="120"/>
              <w:ind w:left="530" w:hanging="530"/>
              <w:jc w:val="both"/>
              <w:rPr>
                <w:rFonts w:ascii="Arial" w:hAnsi="Arial" w:cs="Arial"/>
                <w:szCs w:val="24"/>
              </w:rPr>
            </w:pPr>
          </w:p>
        </w:tc>
      </w:tr>
    </w:tbl>
    <w:p w14:paraId="652DEE37" w14:textId="5148DBC2" w:rsidR="007144B7" w:rsidRPr="00DD260A" w:rsidRDefault="007144B7" w:rsidP="00BD1ED4">
      <w:pPr>
        <w:spacing w:before="40" w:after="60"/>
        <w:rPr>
          <w:rFonts w:ascii="Arial" w:eastAsia="Calibri" w:hAnsi="Arial" w:cs="Arial"/>
          <w:b/>
          <w:bCs/>
          <w:sz w:val="2"/>
          <w:szCs w:val="2"/>
        </w:rPr>
      </w:pPr>
      <w:bookmarkStart w:id="2" w:name="_Hlk205194870"/>
    </w:p>
    <w:tbl>
      <w:tblPr>
        <w:tblStyle w:val="TableGrid4"/>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9"/>
        <w:gridCol w:w="1185"/>
        <w:gridCol w:w="317"/>
        <w:gridCol w:w="1185"/>
      </w:tblGrid>
      <w:tr w:rsidR="00787D31" w:rsidRPr="00E477AF" w14:paraId="7083F08A" w14:textId="77777777" w:rsidTr="001D192C">
        <w:trPr>
          <w:trHeight w:val="352"/>
        </w:trPr>
        <w:tc>
          <w:tcPr>
            <w:tcW w:w="2269" w:type="dxa"/>
            <w:tcBorders>
              <w:right w:val="single" w:sz="4" w:space="0" w:color="auto"/>
            </w:tcBorders>
          </w:tcPr>
          <w:p w14:paraId="3066A7F2" w14:textId="27023C03" w:rsidR="0083044E" w:rsidRPr="001D192C" w:rsidRDefault="002F0FB6" w:rsidP="00735CA7">
            <w:pPr>
              <w:spacing w:before="120" w:after="120"/>
              <w:ind w:left="34"/>
              <w:jc w:val="both"/>
              <w:rPr>
                <w:rFonts w:ascii="Arial" w:hAnsi="Arial" w:cs="Arial"/>
                <w:szCs w:val="24"/>
              </w:rPr>
            </w:pPr>
            <w:r w:rsidRPr="001D192C">
              <w:rPr>
                <w:rFonts w:ascii="Arial" w:hAnsi="Arial" w:cs="Arial"/>
                <w:szCs w:val="24"/>
              </w:rPr>
              <w:t>c</w:t>
            </w:r>
            <w:r w:rsidR="0083044E" w:rsidRPr="001D192C">
              <w:rPr>
                <w:rFonts w:ascii="Arial" w:hAnsi="Arial" w:cs="Arial"/>
                <w:szCs w:val="24"/>
              </w:rPr>
              <w:t>) číslo jednotky</w:t>
            </w:r>
          </w:p>
        </w:tc>
        <w:tc>
          <w:tcPr>
            <w:tcW w:w="1185" w:type="dxa"/>
            <w:tcBorders>
              <w:top w:val="single" w:sz="4" w:space="0" w:color="auto"/>
              <w:left w:val="single" w:sz="4" w:space="0" w:color="auto"/>
              <w:bottom w:val="single" w:sz="4" w:space="0" w:color="auto"/>
            </w:tcBorders>
            <w:shd w:val="clear" w:color="auto" w:fill="FFFFFF" w:themeFill="background1"/>
            <w:vAlign w:val="center"/>
          </w:tcPr>
          <w:p w14:paraId="6D45C4A1" w14:textId="3CD49313" w:rsidR="0083044E" w:rsidRPr="00787D31" w:rsidRDefault="0083044E" w:rsidP="00735CA7">
            <w:pPr>
              <w:spacing w:after="0"/>
              <w:ind w:right="-108"/>
              <w:jc w:val="right"/>
              <w:rPr>
                <w:rFonts w:ascii="Arial" w:hAnsi="Arial" w:cs="Arial"/>
                <w:szCs w:val="24"/>
              </w:rPr>
            </w:pPr>
          </w:p>
        </w:tc>
        <w:tc>
          <w:tcPr>
            <w:tcW w:w="317" w:type="dxa"/>
            <w:tcBorders>
              <w:top w:val="single" w:sz="4" w:space="0" w:color="auto"/>
              <w:bottom w:val="single" w:sz="4" w:space="0" w:color="auto"/>
            </w:tcBorders>
            <w:shd w:val="clear" w:color="auto" w:fill="FFFFFF" w:themeFill="background1"/>
            <w:vAlign w:val="center"/>
          </w:tcPr>
          <w:p w14:paraId="28954CE6" w14:textId="41B03F74" w:rsidR="0083044E" w:rsidRPr="00735CA7" w:rsidRDefault="0083044E" w:rsidP="00735CA7">
            <w:pPr>
              <w:spacing w:after="0"/>
              <w:jc w:val="center"/>
              <w:rPr>
                <w:rFonts w:ascii="Arial" w:hAnsi="Arial" w:cs="Arial"/>
                <w:sz w:val="36"/>
                <w:szCs w:val="36"/>
              </w:rPr>
            </w:pPr>
            <w:r w:rsidRPr="00735CA7">
              <w:rPr>
                <w:rFonts w:ascii="Arial" w:hAnsi="Arial" w:cs="Arial"/>
                <w:sz w:val="36"/>
                <w:szCs w:val="36"/>
              </w:rPr>
              <w:t>/</w:t>
            </w:r>
          </w:p>
        </w:tc>
        <w:tc>
          <w:tcPr>
            <w:tcW w:w="1185" w:type="dxa"/>
            <w:tcBorders>
              <w:top w:val="single" w:sz="4" w:space="0" w:color="auto"/>
              <w:bottom w:val="single" w:sz="4" w:space="0" w:color="auto"/>
              <w:right w:val="single" w:sz="4" w:space="0" w:color="auto"/>
            </w:tcBorders>
            <w:shd w:val="clear" w:color="auto" w:fill="FFFFFF" w:themeFill="background1"/>
            <w:vAlign w:val="center"/>
          </w:tcPr>
          <w:p w14:paraId="02B3E980" w14:textId="3C140B8B" w:rsidR="0083044E" w:rsidRPr="00547930" w:rsidRDefault="0083044E" w:rsidP="00735CA7">
            <w:pPr>
              <w:spacing w:after="0"/>
              <w:ind w:hanging="108"/>
              <w:rPr>
                <w:rFonts w:ascii="Arial" w:hAnsi="Arial" w:cs="Arial"/>
                <w:szCs w:val="24"/>
              </w:rPr>
            </w:pPr>
          </w:p>
        </w:tc>
      </w:tr>
    </w:tbl>
    <w:p w14:paraId="7098A89E" w14:textId="594F4E57" w:rsidR="0083044E" w:rsidRDefault="0083044E" w:rsidP="00EE6E85">
      <w:pPr>
        <w:spacing w:before="40" w:after="60"/>
        <w:rPr>
          <w:rFonts w:ascii="Arial" w:eastAsia="Calibri" w:hAnsi="Arial" w:cs="Arial"/>
          <w:b/>
          <w:bCs/>
          <w:sz w:val="2"/>
          <w:szCs w:val="2"/>
        </w:rPr>
      </w:pPr>
    </w:p>
    <w:tbl>
      <w:tblPr>
        <w:tblStyle w:val="TableGrid4"/>
        <w:tblW w:w="49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9"/>
        <w:gridCol w:w="2687"/>
      </w:tblGrid>
      <w:tr w:rsidR="001A2E57" w:rsidRPr="00E477AF" w14:paraId="0EF2F474" w14:textId="77777777" w:rsidTr="001D192C">
        <w:trPr>
          <w:trHeight w:val="352"/>
        </w:trPr>
        <w:tc>
          <w:tcPr>
            <w:tcW w:w="2269" w:type="dxa"/>
            <w:tcBorders>
              <w:right w:val="single" w:sz="4" w:space="0" w:color="auto"/>
            </w:tcBorders>
          </w:tcPr>
          <w:p w14:paraId="110022C5" w14:textId="182CCB42" w:rsidR="00EB4F55" w:rsidRPr="001D192C" w:rsidRDefault="00EB4F55" w:rsidP="00EA33C7">
            <w:pPr>
              <w:spacing w:before="120" w:after="120"/>
              <w:ind w:left="34"/>
              <w:jc w:val="both"/>
              <w:rPr>
                <w:rFonts w:ascii="Arial" w:hAnsi="Arial" w:cs="Arial"/>
                <w:szCs w:val="24"/>
              </w:rPr>
            </w:pPr>
            <w:r w:rsidRPr="001D192C">
              <w:rPr>
                <w:rFonts w:ascii="Arial" w:hAnsi="Arial" w:cs="Arial"/>
                <w:szCs w:val="24"/>
              </w:rPr>
              <w:t xml:space="preserve">d) </w:t>
            </w:r>
            <w:r w:rsidR="001A2E57" w:rsidRPr="001D192C">
              <w:rPr>
                <w:rFonts w:ascii="Arial" w:hAnsi="Arial" w:cs="Arial"/>
                <w:szCs w:val="24"/>
              </w:rPr>
              <w:t>číslo bytu</w:t>
            </w:r>
          </w:p>
        </w:tc>
        <w:tc>
          <w:tcPr>
            <w:tcW w:w="26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4298F6" w14:textId="77777777" w:rsidR="00EB4F55" w:rsidRPr="00547930" w:rsidRDefault="00EB4F55" w:rsidP="00EA33C7">
            <w:pPr>
              <w:spacing w:after="0"/>
              <w:ind w:left="36"/>
              <w:rPr>
                <w:rFonts w:ascii="Arial" w:hAnsi="Arial" w:cs="Arial"/>
                <w:szCs w:val="24"/>
              </w:rPr>
            </w:pPr>
          </w:p>
        </w:tc>
      </w:tr>
    </w:tbl>
    <w:p w14:paraId="40C3F58B" w14:textId="77777777" w:rsidR="00EB4F55" w:rsidRDefault="00EB4F55" w:rsidP="00EE6E85">
      <w:pPr>
        <w:spacing w:before="40" w:after="60"/>
        <w:rPr>
          <w:rFonts w:ascii="Arial" w:eastAsia="Calibri" w:hAnsi="Arial" w:cs="Arial"/>
          <w:b/>
          <w:bCs/>
          <w:sz w:val="2"/>
          <w:szCs w:val="2"/>
        </w:rPr>
      </w:pPr>
    </w:p>
    <w:tbl>
      <w:tblPr>
        <w:tblStyle w:val="TableGrid4"/>
        <w:tblW w:w="978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9"/>
        <w:gridCol w:w="7518"/>
      </w:tblGrid>
      <w:tr w:rsidR="002A6CDE" w:rsidRPr="00E477AF" w14:paraId="7693A3CF" w14:textId="77777777" w:rsidTr="001D192C">
        <w:trPr>
          <w:trHeight w:val="352"/>
        </w:trPr>
        <w:tc>
          <w:tcPr>
            <w:tcW w:w="2269" w:type="dxa"/>
            <w:tcBorders>
              <w:right w:val="single" w:sz="4" w:space="0" w:color="auto"/>
            </w:tcBorders>
          </w:tcPr>
          <w:p w14:paraId="6CBBE3E6" w14:textId="1A871205" w:rsidR="002A6CDE" w:rsidRPr="001D192C" w:rsidRDefault="001A2E57" w:rsidP="00EA33C7">
            <w:pPr>
              <w:spacing w:before="120" w:after="120"/>
              <w:ind w:left="34"/>
              <w:jc w:val="both"/>
              <w:rPr>
                <w:rFonts w:ascii="Arial" w:hAnsi="Arial" w:cs="Arial"/>
                <w:szCs w:val="24"/>
              </w:rPr>
            </w:pPr>
            <w:r w:rsidRPr="001D192C">
              <w:rPr>
                <w:rFonts w:ascii="Arial" w:hAnsi="Arial" w:cs="Arial"/>
                <w:szCs w:val="24"/>
              </w:rPr>
              <w:t>e</w:t>
            </w:r>
            <w:r w:rsidR="002A6CDE" w:rsidRPr="001D192C">
              <w:rPr>
                <w:rFonts w:ascii="Arial" w:hAnsi="Arial" w:cs="Arial"/>
                <w:szCs w:val="24"/>
              </w:rPr>
              <w:t>) jiné určení bytu</w:t>
            </w:r>
          </w:p>
        </w:tc>
        <w:tc>
          <w:tcPr>
            <w:tcW w:w="75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22D6B4" w14:textId="77777777" w:rsidR="002A6CDE" w:rsidRPr="00547930" w:rsidRDefault="002A6CDE" w:rsidP="00EA33C7">
            <w:pPr>
              <w:spacing w:after="0"/>
              <w:ind w:left="36"/>
              <w:rPr>
                <w:rFonts w:ascii="Arial" w:hAnsi="Arial" w:cs="Arial"/>
                <w:szCs w:val="24"/>
              </w:rPr>
            </w:pPr>
          </w:p>
        </w:tc>
      </w:tr>
    </w:tbl>
    <w:p w14:paraId="201AAD87" w14:textId="77777777" w:rsidR="0083044E" w:rsidRPr="00EE6E85" w:rsidRDefault="0083044E" w:rsidP="00EE6E85">
      <w:pPr>
        <w:spacing w:after="0"/>
        <w:rPr>
          <w:rFonts w:ascii="Arial" w:eastAsia="Calibri" w:hAnsi="Arial" w:cs="Arial"/>
          <w:b/>
          <w:bCs/>
          <w:sz w:val="2"/>
          <w:szCs w:val="2"/>
        </w:rPr>
      </w:pPr>
    </w:p>
    <w:p w14:paraId="07D8B5DD" w14:textId="33A71E5E" w:rsidR="002A6CDE" w:rsidRPr="001D192C" w:rsidRDefault="001A2E57" w:rsidP="0083044E">
      <w:pPr>
        <w:spacing w:before="120" w:after="120"/>
        <w:rPr>
          <w:rFonts w:ascii="Arial" w:eastAsia="Calibri" w:hAnsi="Arial" w:cs="Arial"/>
          <w:szCs w:val="24"/>
        </w:rPr>
      </w:pPr>
      <w:r w:rsidRPr="001D192C">
        <w:rPr>
          <w:rFonts w:ascii="Arial" w:eastAsia="Calibri" w:hAnsi="Arial" w:cs="Arial"/>
          <w:szCs w:val="24"/>
        </w:rPr>
        <w:t>f</w:t>
      </w:r>
      <w:r w:rsidR="00407AFE" w:rsidRPr="001D192C">
        <w:rPr>
          <w:rFonts w:ascii="Arial" w:eastAsia="Calibri" w:hAnsi="Arial" w:cs="Arial"/>
          <w:szCs w:val="24"/>
        </w:rPr>
        <w:t>) specifikace</w:t>
      </w:r>
      <w:r w:rsidR="00E64E30" w:rsidRPr="001D192C">
        <w:rPr>
          <w:rFonts w:ascii="Arial" w:eastAsia="Calibri" w:hAnsi="Arial" w:cs="Arial"/>
          <w:szCs w:val="24"/>
        </w:rPr>
        <w:t xml:space="preserve"> bytu</w:t>
      </w:r>
      <w:r w:rsidR="00407AFE" w:rsidRPr="001D192C">
        <w:rPr>
          <w:rFonts w:ascii="Arial" w:eastAsia="Calibri" w:hAnsi="Arial" w:cs="Arial"/>
          <w:szCs w:val="24"/>
        </w:rPr>
        <w:t xml:space="preserve"> pro účely místního šetření</w:t>
      </w:r>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29"/>
      </w:tblGrid>
      <w:tr w:rsidR="00C96EFC" w14:paraId="756A19C6" w14:textId="77777777" w:rsidTr="001D192C">
        <w:trPr>
          <w:trHeight w:val="964"/>
        </w:trPr>
        <w:tc>
          <w:tcPr>
            <w:tcW w:w="9639" w:type="dxa"/>
            <w:shd w:val="clear" w:color="auto" w:fill="FFFFFF" w:themeFill="background1"/>
          </w:tcPr>
          <w:p w14:paraId="5797CB96" w14:textId="77777777" w:rsidR="00BD1ED4" w:rsidRPr="00EE6E85" w:rsidRDefault="00BD1ED4" w:rsidP="0083044E">
            <w:pPr>
              <w:spacing w:before="120" w:after="120"/>
              <w:rPr>
                <w:rFonts w:ascii="Arial" w:eastAsia="Calibri" w:hAnsi="Arial" w:cs="Arial"/>
                <w:szCs w:val="24"/>
              </w:rPr>
            </w:pPr>
          </w:p>
        </w:tc>
      </w:tr>
    </w:tbl>
    <w:bookmarkEnd w:id="2"/>
    <w:p w14:paraId="33FBBDD1" w14:textId="1A656B6F" w:rsidR="007144B7" w:rsidRPr="00E477AF" w:rsidRDefault="003E62D8" w:rsidP="007144B7">
      <w:pPr>
        <w:spacing w:before="240"/>
        <w:rPr>
          <w:rFonts w:ascii="Arial" w:hAnsi="Arial" w:cs="Arial"/>
          <w:b/>
          <w:bCs/>
          <w:szCs w:val="24"/>
        </w:rPr>
      </w:pPr>
      <w:r>
        <w:rPr>
          <w:rFonts w:ascii="Arial" w:hAnsi="Arial" w:cs="Arial"/>
          <w:b/>
          <w:bCs/>
          <w:szCs w:val="24"/>
        </w:rPr>
        <w:t>0</w:t>
      </w:r>
      <w:r w:rsidR="001821E7">
        <w:rPr>
          <w:rFonts w:ascii="Arial" w:hAnsi="Arial" w:cs="Arial"/>
          <w:b/>
          <w:bCs/>
          <w:szCs w:val="24"/>
        </w:rPr>
        <w:t>6</w:t>
      </w:r>
      <w:r w:rsidR="007144B7" w:rsidRPr="00E477AF">
        <w:rPr>
          <w:rFonts w:ascii="Arial" w:hAnsi="Arial" w:cs="Arial"/>
          <w:b/>
          <w:bCs/>
          <w:szCs w:val="24"/>
        </w:rPr>
        <w:t xml:space="preserve"> </w:t>
      </w:r>
      <w:r w:rsidR="00DA57D5">
        <w:rPr>
          <w:rFonts w:ascii="Arial" w:hAnsi="Arial" w:cs="Arial"/>
          <w:b/>
          <w:bCs/>
          <w:szCs w:val="24"/>
        </w:rPr>
        <w:t>Kategorie vlastníka bytu</w:t>
      </w:r>
    </w:p>
    <w:p w14:paraId="5BADB824" w14:textId="4AEEE57F" w:rsidR="007144B7" w:rsidRPr="00E477AF" w:rsidRDefault="00567F77" w:rsidP="00761587">
      <w:pPr>
        <w:spacing w:before="120" w:after="120"/>
        <w:ind w:firstLine="142"/>
        <w:rPr>
          <w:rFonts w:ascii="Arial" w:hAnsi="Arial" w:cs="Arial"/>
          <w:b/>
          <w:bCs/>
          <w:szCs w:val="24"/>
        </w:rPr>
      </w:pPr>
      <w:sdt>
        <w:sdtPr>
          <w:rPr>
            <w:rFonts w:ascii="Arial" w:hAnsi="Arial" w:cs="Arial"/>
            <w:szCs w:val="24"/>
            <w:shd w:val="clear" w:color="auto" w:fill="FFFFFF" w:themeFill="background1"/>
          </w:rPr>
          <w:id w:val="1398095652"/>
          <w14:checkbox>
            <w14:checked w14:val="0"/>
            <w14:checkedState w14:val="2612" w14:font="MS Gothic"/>
            <w14:uncheckedState w14:val="2610" w14:font="MS Gothic"/>
          </w14:checkbox>
        </w:sdtPr>
        <w:sdtEndPr/>
        <w:sdtContent>
          <w:r>
            <w:rPr>
              <w:rFonts w:ascii="MS Gothic" w:eastAsia="MS Gothic" w:hAnsi="MS Gothic" w:cs="Arial" w:hint="eastAsia"/>
              <w:szCs w:val="24"/>
              <w:shd w:val="clear" w:color="auto" w:fill="FFFFFF" w:themeFill="background1"/>
            </w:rPr>
            <w:t>☐</w:t>
          </w:r>
        </w:sdtContent>
      </w:sdt>
      <w:r w:rsidR="007144B7" w:rsidRPr="00E477AF">
        <w:rPr>
          <w:rFonts w:ascii="Arial" w:hAnsi="Arial" w:cs="Arial"/>
          <w:szCs w:val="24"/>
        </w:rPr>
        <w:t xml:space="preserve"> </w:t>
      </w:r>
      <w:r w:rsidR="00B43196">
        <w:rPr>
          <w:rFonts w:ascii="Arial" w:hAnsi="Arial" w:cs="Arial"/>
          <w:szCs w:val="24"/>
        </w:rPr>
        <w:t>obec</w:t>
      </w:r>
    </w:p>
    <w:p w14:paraId="327E2647" w14:textId="48EB9E05" w:rsidR="007144B7" w:rsidRPr="00E477AF" w:rsidRDefault="00567F77">
      <w:pPr>
        <w:spacing w:before="120" w:after="120"/>
        <w:ind w:firstLine="142"/>
        <w:rPr>
          <w:rFonts w:ascii="Arial" w:hAnsi="Arial" w:cs="Arial"/>
          <w:szCs w:val="24"/>
        </w:rPr>
      </w:pPr>
      <w:sdt>
        <w:sdtPr>
          <w:rPr>
            <w:rFonts w:ascii="Arial" w:hAnsi="Arial" w:cs="Arial"/>
            <w:szCs w:val="24"/>
            <w:shd w:val="clear" w:color="auto" w:fill="FFFFFF" w:themeFill="background1"/>
          </w:rPr>
          <w:id w:val="-1582364450"/>
          <w14:checkbox>
            <w14:checked w14:val="0"/>
            <w14:checkedState w14:val="2612" w14:font="MS Gothic"/>
            <w14:uncheckedState w14:val="2610" w14:font="MS Gothic"/>
          </w14:checkbox>
        </w:sdtPr>
        <w:sdtEndPr/>
        <w:sdtContent>
          <w:r w:rsidR="007144B7">
            <w:rPr>
              <w:rFonts w:ascii="MS Gothic" w:eastAsia="MS Gothic" w:hAnsi="MS Gothic" w:cs="Arial"/>
              <w:szCs w:val="24"/>
              <w:shd w:val="clear" w:color="auto" w:fill="FFFFFF" w:themeFill="background1"/>
            </w:rPr>
            <w:t>☐</w:t>
          </w:r>
        </w:sdtContent>
      </w:sdt>
      <w:r w:rsidR="007144B7" w:rsidRPr="00E477AF">
        <w:rPr>
          <w:rFonts w:ascii="Arial" w:hAnsi="Arial" w:cs="Arial"/>
          <w:szCs w:val="24"/>
        </w:rPr>
        <w:t xml:space="preserve"> </w:t>
      </w:r>
      <w:r w:rsidR="00B43196">
        <w:rPr>
          <w:rFonts w:ascii="Arial" w:hAnsi="Arial" w:cs="Arial"/>
          <w:szCs w:val="24"/>
        </w:rPr>
        <w:t>jiný vlastník</w:t>
      </w:r>
    </w:p>
    <w:p w14:paraId="6219D4BD" w14:textId="6C3A441B" w:rsidR="0038063F" w:rsidRPr="00E477AF" w:rsidRDefault="0038063F" w:rsidP="0038063F">
      <w:pPr>
        <w:spacing w:before="360" w:after="120"/>
        <w:ind w:left="1418" w:hanging="1418"/>
        <w:rPr>
          <w:rFonts w:ascii="Arial" w:hAnsi="Arial" w:cs="Arial"/>
          <w:b/>
          <w:bCs/>
          <w:szCs w:val="24"/>
        </w:rPr>
      </w:pPr>
      <w:r w:rsidRPr="00E477AF">
        <w:rPr>
          <w:rFonts w:ascii="Arial" w:hAnsi="Arial" w:cs="Arial"/>
          <w:b/>
          <w:bCs/>
          <w:szCs w:val="24"/>
        </w:rPr>
        <w:t>0</w:t>
      </w:r>
      <w:r w:rsidR="001821E7">
        <w:rPr>
          <w:rFonts w:ascii="Arial" w:hAnsi="Arial" w:cs="Arial"/>
          <w:b/>
          <w:bCs/>
          <w:szCs w:val="24"/>
        </w:rPr>
        <w:t>7</w:t>
      </w:r>
      <w:r w:rsidRPr="00E477AF">
        <w:rPr>
          <w:rFonts w:ascii="Arial" w:hAnsi="Arial" w:cs="Arial"/>
          <w:b/>
          <w:bCs/>
          <w:szCs w:val="24"/>
        </w:rPr>
        <w:t xml:space="preserve"> Identifikace</w:t>
      </w:r>
      <w:r w:rsidR="00986D89" w:rsidRPr="00986D89">
        <w:rPr>
          <w:rFonts w:ascii="Arial" w:hAnsi="Arial" w:cs="Arial"/>
          <w:b/>
          <w:bCs/>
          <w:szCs w:val="24"/>
        </w:rPr>
        <w:t xml:space="preserve"> </w:t>
      </w:r>
      <w:r w:rsidR="00986D89">
        <w:rPr>
          <w:rFonts w:ascii="Arial" w:hAnsi="Arial" w:cs="Arial"/>
          <w:b/>
          <w:bCs/>
          <w:szCs w:val="24"/>
        </w:rPr>
        <w:t>společenství vlastníků jednotek</w:t>
      </w:r>
      <w:r w:rsidRPr="00E477AF">
        <w:rPr>
          <w:rFonts w:ascii="Arial" w:hAnsi="Arial" w:cs="Arial"/>
          <w:b/>
          <w:bCs/>
          <w:szCs w:val="24"/>
        </w:rPr>
        <w:t xml:space="preserve"> </w:t>
      </w:r>
      <w:r w:rsidR="00986D89">
        <w:rPr>
          <w:rFonts w:ascii="Arial" w:hAnsi="Arial" w:cs="Arial"/>
          <w:b/>
          <w:bCs/>
          <w:szCs w:val="24"/>
        </w:rPr>
        <w:t>(</w:t>
      </w:r>
      <w:r w:rsidRPr="00E477AF">
        <w:rPr>
          <w:rFonts w:ascii="Arial" w:hAnsi="Arial" w:cs="Arial"/>
          <w:b/>
          <w:bCs/>
          <w:szCs w:val="24"/>
        </w:rPr>
        <w:t>SVJ</w:t>
      </w:r>
      <w:r w:rsidR="00986D89">
        <w:rPr>
          <w:rFonts w:ascii="Arial" w:hAnsi="Arial" w:cs="Arial"/>
          <w:b/>
          <w:bCs/>
          <w:szCs w:val="24"/>
        </w:rPr>
        <w:t>)</w:t>
      </w:r>
    </w:p>
    <w:p w14:paraId="1F63DF8F" w14:textId="3C62715A" w:rsidR="0038063F" w:rsidRPr="001D192C" w:rsidRDefault="0038063F" w:rsidP="0038063F">
      <w:pPr>
        <w:keepNext/>
        <w:spacing w:before="120" w:after="120"/>
        <w:rPr>
          <w:rFonts w:ascii="Arial" w:eastAsia="Calibri" w:hAnsi="Arial" w:cs="Arial"/>
          <w:szCs w:val="24"/>
        </w:rPr>
      </w:pPr>
      <w:r w:rsidRPr="001D192C">
        <w:rPr>
          <w:rFonts w:ascii="Arial" w:eastAsia="Calibri" w:hAnsi="Arial" w:cs="Arial"/>
          <w:szCs w:val="24"/>
        </w:rPr>
        <w:t xml:space="preserve">a) název </w:t>
      </w:r>
      <w:r w:rsidR="00B01D95" w:rsidRPr="001D192C">
        <w:rPr>
          <w:rFonts w:ascii="Arial" w:eastAsia="Calibri" w:hAnsi="Arial" w:cs="Arial"/>
          <w:szCs w:val="24"/>
        </w:rPr>
        <w:t>společenství vlastníků jednotek</w:t>
      </w:r>
    </w:p>
    <w:tbl>
      <w:tblPr>
        <w:tblStyle w:val="TableGrid6"/>
        <w:tblW w:w="0" w:type="auto"/>
        <w:tblLook w:val="04A0" w:firstRow="1" w:lastRow="0" w:firstColumn="1" w:lastColumn="0" w:noHBand="0" w:noVBand="1"/>
      </w:tblPr>
      <w:tblGrid>
        <w:gridCol w:w="9629"/>
      </w:tblGrid>
      <w:tr w:rsidR="0038063F" w:rsidRPr="00E477AF" w14:paraId="4DE8880E" w14:textId="77777777" w:rsidTr="00EF7A3A">
        <w:tc>
          <w:tcPr>
            <w:tcW w:w="9629" w:type="dxa"/>
            <w:shd w:val="clear" w:color="auto" w:fill="FFFFFF"/>
          </w:tcPr>
          <w:p w14:paraId="55844218" w14:textId="4D377E7B" w:rsidR="0038063F" w:rsidRPr="00E477AF" w:rsidRDefault="0038063F" w:rsidP="00EF7A3A">
            <w:pPr>
              <w:spacing w:before="120" w:after="120" w:line="240" w:lineRule="auto"/>
              <w:rPr>
                <w:rFonts w:ascii="Arial" w:eastAsia="Calibri" w:hAnsi="Arial" w:cs="Arial"/>
                <w:szCs w:val="24"/>
              </w:rPr>
            </w:pPr>
          </w:p>
        </w:tc>
      </w:tr>
    </w:tbl>
    <w:p w14:paraId="7FCABA8E" w14:textId="77777777" w:rsidR="0038063F" w:rsidRPr="00E477AF" w:rsidRDefault="0038063F" w:rsidP="001233C6">
      <w:pPr>
        <w:spacing w:after="0"/>
        <w:rPr>
          <w:rFonts w:ascii="Arial" w:hAnsi="Arial" w:cs="Arial"/>
          <w:b/>
          <w:bCs/>
          <w:sz w:val="6"/>
          <w:szCs w:val="6"/>
        </w:rPr>
      </w:pPr>
    </w:p>
    <w:tbl>
      <w:tblPr>
        <w:tblStyle w:val="TableGrid"/>
        <w:tblW w:w="0" w:type="auto"/>
        <w:tblLayout w:type="fixed"/>
        <w:tblLook w:val="04A0" w:firstRow="1" w:lastRow="0" w:firstColumn="1" w:lastColumn="0" w:noHBand="0" w:noVBand="1"/>
      </w:tblPr>
      <w:tblGrid>
        <w:gridCol w:w="993"/>
        <w:gridCol w:w="1984"/>
      </w:tblGrid>
      <w:tr w:rsidR="00C94B48" w:rsidRPr="00E477AF" w14:paraId="7BDB2D7D" w14:textId="77777777" w:rsidTr="001D192C">
        <w:tc>
          <w:tcPr>
            <w:tcW w:w="993" w:type="dxa"/>
            <w:tcBorders>
              <w:right w:val="single" w:sz="4" w:space="0" w:color="auto"/>
            </w:tcBorders>
          </w:tcPr>
          <w:p w14:paraId="63CD169A" w14:textId="28C07263" w:rsidR="0038063F" w:rsidRPr="001D192C" w:rsidRDefault="0038063F" w:rsidP="004436BE">
            <w:pPr>
              <w:spacing w:before="120" w:after="120"/>
              <w:ind w:left="-109"/>
              <w:jc w:val="both"/>
              <w:rPr>
                <w:rFonts w:ascii="Arial" w:hAnsi="Arial" w:cs="Arial"/>
                <w:szCs w:val="24"/>
              </w:rPr>
            </w:pPr>
            <w:r w:rsidRPr="001D192C">
              <w:rPr>
                <w:rFonts w:ascii="Arial" w:hAnsi="Arial" w:cs="Arial"/>
                <w:szCs w:val="24"/>
              </w:rPr>
              <w:t>b) IČO</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DE8ED0F" w14:textId="3869D893" w:rsidR="0038063F" w:rsidRPr="00E477AF" w:rsidRDefault="0038063F" w:rsidP="001D192C">
            <w:pPr>
              <w:spacing w:before="120" w:after="120"/>
              <w:rPr>
                <w:rFonts w:ascii="Arial" w:hAnsi="Arial" w:cs="Arial"/>
                <w:szCs w:val="24"/>
              </w:rPr>
            </w:pPr>
          </w:p>
        </w:tc>
      </w:tr>
    </w:tbl>
    <w:p w14:paraId="542D3543" w14:textId="77777777" w:rsidR="001C6424" w:rsidRDefault="001C6424">
      <w:pPr>
        <w:spacing w:after="0" w:line="240" w:lineRule="auto"/>
        <w:rPr>
          <w:rFonts w:ascii="Arial" w:hAnsi="Arial" w:cs="Arial"/>
          <w:b/>
          <w:bCs/>
          <w:szCs w:val="24"/>
        </w:rPr>
      </w:pPr>
      <w:r>
        <w:rPr>
          <w:rFonts w:ascii="Arial" w:hAnsi="Arial" w:cs="Arial"/>
          <w:b/>
          <w:bCs/>
          <w:szCs w:val="24"/>
        </w:rPr>
        <w:br w:type="page"/>
      </w:r>
    </w:p>
    <w:p w14:paraId="6F3BEA13" w14:textId="25A784DD" w:rsidR="00F625B6" w:rsidRPr="00E477AF" w:rsidRDefault="007A7ABE">
      <w:pPr>
        <w:keepNext/>
        <w:spacing w:before="360" w:after="120"/>
        <w:ind w:left="1418" w:hanging="1418"/>
        <w:rPr>
          <w:rFonts w:ascii="Arial" w:hAnsi="Arial" w:cs="Arial"/>
          <w:szCs w:val="24"/>
        </w:rPr>
      </w:pPr>
      <w:r w:rsidRPr="00E477AF">
        <w:rPr>
          <w:rFonts w:ascii="Arial" w:hAnsi="Arial" w:cs="Arial"/>
          <w:b/>
          <w:bCs/>
          <w:szCs w:val="24"/>
        </w:rPr>
        <w:lastRenderedPageBreak/>
        <w:t>0</w:t>
      </w:r>
      <w:r w:rsidR="001821E7">
        <w:rPr>
          <w:rFonts w:ascii="Arial" w:hAnsi="Arial" w:cs="Arial"/>
          <w:b/>
          <w:bCs/>
          <w:szCs w:val="24"/>
        </w:rPr>
        <w:t>8</w:t>
      </w:r>
      <w:r w:rsidRPr="00E477AF">
        <w:rPr>
          <w:rFonts w:ascii="Arial" w:hAnsi="Arial" w:cs="Arial"/>
          <w:b/>
          <w:bCs/>
          <w:szCs w:val="24"/>
        </w:rPr>
        <w:t xml:space="preserve"> </w:t>
      </w:r>
      <w:r w:rsidR="0030740A" w:rsidRPr="00E477AF">
        <w:rPr>
          <w:rFonts w:ascii="Arial" w:hAnsi="Arial" w:cs="Arial"/>
          <w:b/>
          <w:bCs/>
          <w:szCs w:val="24"/>
        </w:rPr>
        <w:t xml:space="preserve">Identifikace nájemce bytu </w:t>
      </w:r>
      <w:r w:rsidR="007F0786" w:rsidRPr="00E477AF">
        <w:rPr>
          <w:rFonts w:ascii="Arial" w:hAnsi="Arial" w:cs="Arial"/>
          <w:szCs w:val="24"/>
        </w:rPr>
        <w:t>(jd</w:t>
      </w:r>
      <w:r w:rsidR="001C6424">
        <w:rPr>
          <w:rFonts w:ascii="Arial" w:hAnsi="Arial" w:cs="Arial"/>
          <w:szCs w:val="24"/>
        </w:rPr>
        <w:t>e</w:t>
      </w:r>
      <w:r w:rsidR="007F0786" w:rsidRPr="00E477AF">
        <w:rPr>
          <w:rFonts w:ascii="Arial" w:hAnsi="Arial" w:cs="Arial"/>
          <w:szCs w:val="24"/>
        </w:rPr>
        <w:t>-li o družstevní byt)</w:t>
      </w:r>
    </w:p>
    <w:p w14:paraId="1718F59C" w14:textId="77777777" w:rsidR="00A32A01" w:rsidRPr="00E477AF" w:rsidRDefault="00A32A01" w:rsidP="001C6424">
      <w:pPr>
        <w:keepNext/>
        <w:spacing w:before="120" w:after="120"/>
        <w:rPr>
          <w:rFonts w:ascii="Arial" w:hAnsi="Arial" w:cs="Arial"/>
        </w:rPr>
      </w:pPr>
      <w:r w:rsidRPr="00E477AF">
        <w:rPr>
          <w:rFonts w:ascii="Arial" w:hAnsi="Arial" w:cs="Arial"/>
        </w:rPr>
        <w:t>a) jméno, popř. jména</w:t>
      </w:r>
    </w:p>
    <w:tbl>
      <w:tblPr>
        <w:tblStyle w:val="TableGrid5"/>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9629"/>
      </w:tblGrid>
      <w:tr w:rsidR="00A32A01" w:rsidRPr="00E477AF" w14:paraId="2BBEEE91" w14:textId="77777777" w:rsidTr="00EF7A3A">
        <w:tc>
          <w:tcPr>
            <w:tcW w:w="9629" w:type="dxa"/>
            <w:shd w:val="clear" w:color="auto" w:fill="FFFFFF" w:themeFill="background1"/>
          </w:tcPr>
          <w:p w14:paraId="33930F4E" w14:textId="77777777" w:rsidR="00A32A01" w:rsidRPr="00E477AF" w:rsidRDefault="00A32A01" w:rsidP="00EF7A3A">
            <w:pPr>
              <w:spacing w:before="120" w:after="120"/>
              <w:rPr>
                <w:rFonts w:ascii="Arial" w:hAnsi="Arial" w:cs="Arial"/>
                <w:szCs w:val="24"/>
              </w:rPr>
            </w:pPr>
          </w:p>
        </w:tc>
      </w:tr>
    </w:tbl>
    <w:p w14:paraId="56D2F23D" w14:textId="77777777" w:rsidR="00A32A01" w:rsidRPr="00E477AF" w:rsidRDefault="00A32A01" w:rsidP="00A32A01">
      <w:pPr>
        <w:keepNext/>
        <w:spacing w:before="120" w:after="120"/>
        <w:rPr>
          <w:rFonts w:ascii="Arial" w:hAnsi="Arial" w:cs="Arial"/>
        </w:rPr>
      </w:pPr>
      <w:r w:rsidRPr="00E477AF">
        <w:rPr>
          <w:rFonts w:ascii="Arial" w:hAnsi="Arial" w:cs="Arial"/>
        </w:rPr>
        <w:t>b) příjmení</w:t>
      </w:r>
    </w:p>
    <w:tbl>
      <w:tblPr>
        <w:tblStyle w:val="TableGrid5"/>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9629"/>
      </w:tblGrid>
      <w:tr w:rsidR="00A32A01" w:rsidRPr="00E477AF" w14:paraId="2BA93DF1" w14:textId="77777777" w:rsidTr="00EF7A3A">
        <w:tc>
          <w:tcPr>
            <w:tcW w:w="9629" w:type="dxa"/>
            <w:shd w:val="clear" w:color="auto" w:fill="FFFFFF" w:themeFill="background1"/>
          </w:tcPr>
          <w:p w14:paraId="75A3E586" w14:textId="77777777" w:rsidR="00A32A01" w:rsidRPr="00E477AF" w:rsidRDefault="00A32A01" w:rsidP="00EF7A3A">
            <w:pPr>
              <w:spacing w:before="120" w:after="120"/>
              <w:rPr>
                <w:rFonts w:ascii="Arial" w:hAnsi="Arial" w:cs="Arial"/>
                <w:szCs w:val="24"/>
              </w:rPr>
            </w:pPr>
          </w:p>
        </w:tc>
      </w:tr>
    </w:tbl>
    <w:p w14:paraId="16BA0E8F" w14:textId="77777777" w:rsidR="00A32A01" w:rsidRPr="00E477AF" w:rsidRDefault="00A32A01" w:rsidP="00A32A01">
      <w:pPr>
        <w:keepNext/>
        <w:spacing w:before="60" w:after="40"/>
        <w:rPr>
          <w:rFonts w:ascii="Arial" w:hAnsi="Arial" w:cs="Arial"/>
          <w:sz w:val="2"/>
          <w:szCs w:val="2"/>
        </w:rPr>
      </w:pPr>
    </w:p>
    <w:tbl>
      <w:tblPr>
        <w:tblStyle w:val="TableGrid5"/>
        <w:tblW w:w="9756" w:type="dxa"/>
        <w:tblInd w:w="-117" w:type="dxa"/>
        <w:tblLook w:val="04A0" w:firstRow="1" w:lastRow="0" w:firstColumn="1" w:lastColumn="0" w:noHBand="0" w:noVBand="1"/>
      </w:tblPr>
      <w:tblGrid>
        <w:gridCol w:w="4086"/>
        <w:gridCol w:w="5670"/>
      </w:tblGrid>
      <w:tr w:rsidR="00A32A01" w:rsidRPr="00E477AF" w14:paraId="02976D60" w14:textId="77777777" w:rsidTr="00EF7A3A">
        <w:trPr>
          <w:trHeight w:val="516"/>
        </w:trPr>
        <w:tc>
          <w:tcPr>
            <w:tcW w:w="4086" w:type="dxa"/>
            <w:tcBorders>
              <w:right w:val="single" w:sz="4" w:space="0" w:color="auto"/>
            </w:tcBorders>
          </w:tcPr>
          <w:p w14:paraId="7ACD4CC7" w14:textId="77777777" w:rsidR="00A32A01" w:rsidRPr="00E477AF" w:rsidRDefault="00A32A01" w:rsidP="00EF7A3A">
            <w:pPr>
              <w:spacing w:before="120" w:after="120"/>
              <w:rPr>
                <w:rFonts w:ascii="Arial" w:hAnsi="Arial" w:cs="Arial"/>
              </w:rPr>
            </w:pPr>
            <w:r w:rsidRPr="00E477AF">
              <w:rPr>
                <w:rFonts w:ascii="Arial" w:hAnsi="Arial" w:cs="Arial"/>
              </w:rPr>
              <w:t>c) datum narození</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14:paraId="31075D6A" w14:textId="77777777" w:rsidR="00A32A01" w:rsidRPr="00E477AF" w:rsidRDefault="00A32A01" w:rsidP="00EF7A3A">
            <w:pPr>
              <w:keepNext/>
              <w:spacing w:before="120" w:after="120"/>
              <w:rPr>
                <w:rFonts w:ascii="Arial" w:hAnsi="Arial" w:cs="Arial"/>
                <w:szCs w:val="24"/>
              </w:rPr>
            </w:pPr>
          </w:p>
        </w:tc>
      </w:tr>
    </w:tbl>
    <w:p w14:paraId="064BA264" w14:textId="77777777" w:rsidR="00A32A01" w:rsidRPr="00E477AF" w:rsidRDefault="00A32A01" w:rsidP="00A32A01">
      <w:pPr>
        <w:rPr>
          <w:rFonts w:ascii="Arial" w:hAnsi="Arial" w:cs="Arial"/>
          <w:sz w:val="2"/>
          <w:szCs w:val="2"/>
        </w:rPr>
      </w:pPr>
    </w:p>
    <w:p w14:paraId="7CC62E2D" w14:textId="79485486" w:rsidR="00A32A01" w:rsidRPr="00E477AF" w:rsidRDefault="00A32A01" w:rsidP="009D039D">
      <w:pPr>
        <w:keepNext/>
        <w:spacing w:after="120"/>
        <w:rPr>
          <w:rFonts w:ascii="Arial" w:hAnsi="Arial" w:cs="Arial"/>
        </w:rPr>
      </w:pPr>
      <w:r w:rsidRPr="00E477AF">
        <w:rPr>
          <w:rFonts w:ascii="Arial" w:hAnsi="Arial" w:cs="Arial"/>
        </w:rPr>
        <w:t>d) adresa místa pobytu</w:t>
      </w:r>
    </w:p>
    <w:tbl>
      <w:tblPr>
        <w:tblStyle w:val="TableGrid"/>
        <w:tblW w:w="9633" w:type="dxa"/>
        <w:tblLook w:val="04A0" w:firstRow="1" w:lastRow="0" w:firstColumn="1" w:lastColumn="0" w:noHBand="0" w:noVBand="1"/>
      </w:tblPr>
      <w:tblGrid>
        <w:gridCol w:w="850"/>
        <w:gridCol w:w="8783"/>
      </w:tblGrid>
      <w:tr w:rsidR="00A32A01" w:rsidRPr="00E477AF" w14:paraId="038829CF" w14:textId="77777777" w:rsidTr="00EF7A3A">
        <w:tc>
          <w:tcPr>
            <w:tcW w:w="850" w:type="dxa"/>
            <w:tcBorders>
              <w:top w:val="nil"/>
              <w:left w:val="nil"/>
              <w:bottom w:val="nil"/>
              <w:right w:val="single" w:sz="4" w:space="0" w:color="auto"/>
            </w:tcBorders>
          </w:tcPr>
          <w:p w14:paraId="59E661E4" w14:textId="77777777" w:rsidR="00A32A01" w:rsidRPr="00E477AF" w:rsidRDefault="00A32A01" w:rsidP="00EF7A3A">
            <w:pPr>
              <w:spacing w:before="120" w:after="120"/>
              <w:rPr>
                <w:rFonts w:ascii="Arial" w:hAnsi="Arial" w:cs="Arial"/>
                <w:szCs w:val="24"/>
              </w:rPr>
            </w:pPr>
            <w:r w:rsidRPr="00E477AF">
              <w:rPr>
                <w:rFonts w:ascii="Arial" w:hAnsi="Arial" w:cs="Arial"/>
                <w:szCs w:val="24"/>
              </w:rPr>
              <w:t>ulice</w:t>
            </w:r>
          </w:p>
        </w:tc>
        <w:tc>
          <w:tcPr>
            <w:tcW w:w="8783" w:type="dxa"/>
            <w:tcBorders>
              <w:top w:val="single" w:sz="4" w:space="0" w:color="auto"/>
              <w:left w:val="single" w:sz="4" w:space="0" w:color="auto"/>
              <w:bottom w:val="single" w:sz="4" w:space="0" w:color="auto"/>
              <w:right w:val="single" w:sz="4" w:space="0" w:color="auto"/>
            </w:tcBorders>
            <w:shd w:val="clear" w:color="auto" w:fill="FFFFFF" w:themeFill="background1"/>
          </w:tcPr>
          <w:p w14:paraId="76465718" w14:textId="77777777" w:rsidR="00A32A01" w:rsidRPr="00E477AF" w:rsidRDefault="00A32A01" w:rsidP="00EF7A3A">
            <w:pPr>
              <w:spacing w:before="120" w:after="120"/>
              <w:rPr>
                <w:rFonts w:ascii="Arial" w:hAnsi="Arial" w:cs="Arial"/>
                <w:szCs w:val="24"/>
              </w:rPr>
            </w:pPr>
          </w:p>
        </w:tc>
      </w:tr>
    </w:tbl>
    <w:p w14:paraId="19B8A7DE" w14:textId="77777777" w:rsidR="00A32A01" w:rsidRPr="00E477AF" w:rsidRDefault="00A32A01" w:rsidP="00A32A01">
      <w:pPr>
        <w:spacing w:after="0"/>
        <w:jc w:val="both"/>
        <w:rPr>
          <w:rFonts w:ascii="Arial" w:hAnsi="Arial" w:cs="Arial"/>
          <w:sz w:val="2"/>
          <w:szCs w:val="2"/>
        </w:rPr>
      </w:pP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1276"/>
        <w:gridCol w:w="1848"/>
        <w:gridCol w:w="1276"/>
      </w:tblGrid>
      <w:tr w:rsidR="00FD0A99" w:rsidRPr="00E477AF" w14:paraId="0A49917F" w14:textId="77777777" w:rsidTr="00EA33C7">
        <w:tc>
          <w:tcPr>
            <w:tcW w:w="1696" w:type="dxa"/>
            <w:tcBorders>
              <w:right w:val="single" w:sz="4" w:space="0" w:color="auto"/>
            </w:tcBorders>
          </w:tcPr>
          <w:p w14:paraId="0327A4BA" w14:textId="77777777" w:rsidR="00FD0A99" w:rsidRPr="00E477AF" w:rsidRDefault="00FD0A99" w:rsidP="00EA33C7">
            <w:pPr>
              <w:spacing w:before="120" w:after="120"/>
              <w:jc w:val="both"/>
              <w:rPr>
                <w:rFonts w:ascii="Arial" w:hAnsi="Arial" w:cs="Arial"/>
                <w:szCs w:val="24"/>
              </w:rPr>
            </w:pPr>
            <w:r w:rsidRPr="00E477AF">
              <w:rPr>
                <w:rFonts w:ascii="Arial" w:hAnsi="Arial" w:cs="Arial"/>
                <w:szCs w:val="24"/>
              </w:rPr>
              <w:t>číslo popisné</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22E730CA" w14:textId="77777777" w:rsidR="00FD0A99" w:rsidRPr="00E477AF" w:rsidRDefault="00FD0A99" w:rsidP="00EA33C7">
            <w:pPr>
              <w:spacing w:before="120" w:after="120"/>
              <w:jc w:val="both"/>
              <w:rPr>
                <w:rFonts w:ascii="Arial" w:hAnsi="Arial" w:cs="Arial"/>
                <w:szCs w:val="24"/>
              </w:rPr>
            </w:pPr>
          </w:p>
        </w:tc>
        <w:tc>
          <w:tcPr>
            <w:tcW w:w="1848" w:type="dxa"/>
            <w:tcBorders>
              <w:left w:val="single" w:sz="4" w:space="0" w:color="auto"/>
              <w:right w:val="single" w:sz="4" w:space="0" w:color="auto"/>
            </w:tcBorders>
          </w:tcPr>
          <w:p w14:paraId="1A477839" w14:textId="77777777" w:rsidR="00FD0A99" w:rsidRPr="00E477AF" w:rsidRDefault="00FD0A99" w:rsidP="00EA33C7">
            <w:pPr>
              <w:spacing w:before="120" w:after="120"/>
              <w:jc w:val="right"/>
              <w:rPr>
                <w:rFonts w:ascii="Arial" w:hAnsi="Arial" w:cs="Arial"/>
                <w:szCs w:val="24"/>
              </w:rPr>
            </w:pPr>
            <w:r w:rsidRPr="00E477AF">
              <w:rPr>
                <w:rFonts w:ascii="Arial" w:hAnsi="Arial" w:cs="Arial"/>
                <w:szCs w:val="24"/>
              </w:rPr>
              <w:t>číslo orientační</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2DBEE16" w14:textId="77777777" w:rsidR="00FD0A99" w:rsidRPr="00E477AF" w:rsidRDefault="00FD0A99" w:rsidP="00EA33C7">
            <w:pPr>
              <w:spacing w:before="120" w:after="120"/>
              <w:jc w:val="both"/>
              <w:rPr>
                <w:rFonts w:ascii="Arial" w:hAnsi="Arial" w:cs="Arial"/>
                <w:szCs w:val="24"/>
              </w:rPr>
            </w:pPr>
          </w:p>
        </w:tc>
      </w:tr>
    </w:tbl>
    <w:p w14:paraId="58DE1325" w14:textId="77777777" w:rsidR="00A32A01" w:rsidRPr="00E477AF" w:rsidRDefault="00A32A01" w:rsidP="00A32A01">
      <w:pPr>
        <w:spacing w:after="0"/>
        <w:jc w:val="both"/>
        <w:rPr>
          <w:rFonts w:ascii="Arial" w:hAnsi="Arial" w:cs="Arial"/>
          <w:sz w:val="2"/>
          <w:szCs w:val="2"/>
        </w:rPr>
      </w:pPr>
    </w:p>
    <w:tbl>
      <w:tblPr>
        <w:tblStyle w:val="TableGrid4"/>
        <w:tblW w:w="0" w:type="auto"/>
        <w:tblLayout w:type="fixed"/>
        <w:tblLook w:val="04A0" w:firstRow="1" w:lastRow="0" w:firstColumn="1" w:lastColumn="0" w:noHBand="0" w:noVBand="1"/>
      </w:tblPr>
      <w:tblGrid>
        <w:gridCol w:w="851"/>
        <w:gridCol w:w="8783"/>
      </w:tblGrid>
      <w:tr w:rsidR="00A32A01" w:rsidRPr="00E477AF" w14:paraId="74D5AACD" w14:textId="77777777" w:rsidTr="00EF7A3A">
        <w:tc>
          <w:tcPr>
            <w:tcW w:w="851" w:type="dxa"/>
            <w:tcBorders>
              <w:top w:val="nil"/>
              <w:left w:val="nil"/>
              <w:bottom w:val="nil"/>
              <w:right w:val="single" w:sz="4" w:space="0" w:color="auto"/>
            </w:tcBorders>
          </w:tcPr>
          <w:p w14:paraId="5A915D23" w14:textId="77777777" w:rsidR="00A32A01" w:rsidRPr="00E477AF" w:rsidRDefault="00A32A01" w:rsidP="00EF7A3A">
            <w:pPr>
              <w:spacing w:before="120" w:after="120"/>
              <w:jc w:val="both"/>
              <w:rPr>
                <w:rFonts w:ascii="Arial" w:hAnsi="Arial" w:cs="Arial"/>
                <w:szCs w:val="24"/>
              </w:rPr>
            </w:pPr>
            <w:r w:rsidRPr="00E477AF">
              <w:rPr>
                <w:rFonts w:ascii="Arial" w:hAnsi="Arial" w:cs="Arial"/>
                <w:szCs w:val="24"/>
              </w:rPr>
              <w:t>obec</w:t>
            </w:r>
          </w:p>
        </w:tc>
        <w:tc>
          <w:tcPr>
            <w:tcW w:w="8783" w:type="dxa"/>
            <w:tcBorders>
              <w:left w:val="single" w:sz="4" w:space="0" w:color="auto"/>
            </w:tcBorders>
            <w:shd w:val="clear" w:color="auto" w:fill="FFFFFF" w:themeFill="background1"/>
          </w:tcPr>
          <w:p w14:paraId="15AEFABC" w14:textId="77777777" w:rsidR="00A32A01" w:rsidRPr="00E477AF" w:rsidRDefault="00A32A01" w:rsidP="00EF7A3A">
            <w:pPr>
              <w:spacing w:before="120" w:after="120"/>
              <w:jc w:val="both"/>
              <w:rPr>
                <w:rFonts w:ascii="Arial" w:hAnsi="Arial" w:cs="Arial"/>
                <w:szCs w:val="24"/>
              </w:rPr>
            </w:pPr>
          </w:p>
        </w:tc>
      </w:tr>
    </w:tbl>
    <w:p w14:paraId="440676A1" w14:textId="77777777" w:rsidR="00A32A01" w:rsidRPr="00E477AF" w:rsidRDefault="00A32A01" w:rsidP="00A32A01">
      <w:pPr>
        <w:spacing w:after="0"/>
        <w:jc w:val="both"/>
        <w:rPr>
          <w:rFonts w:ascii="Arial" w:hAnsi="Arial" w:cs="Arial"/>
          <w:sz w:val="2"/>
          <w:szCs w:val="2"/>
        </w:rPr>
      </w:pPr>
    </w:p>
    <w:tbl>
      <w:tblPr>
        <w:tblStyle w:val="TableGrid4"/>
        <w:tblW w:w="9639" w:type="dxa"/>
        <w:tblLook w:val="04A0" w:firstRow="1" w:lastRow="0" w:firstColumn="1" w:lastColumn="0" w:noHBand="0" w:noVBand="1"/>
      </w:tblPr>
      <w:tblGrid>
        <w:gridCol w:w="850"/>
        <w:gridCol w:w="2127"/>
        <w:gridCol w:w="1843"/>
        <w:gridCol w:w="4819"/>
      </w:tblGrid>
      <w:tr w:rsidR="00FE634F" w:rsidRPr="00E477AF" w14:paraId="2EE947EC" w14:textId="627352C2" w:rsidTr="00B858FA">
        <w:tc>
          <w:tcPr>
            <w:tcW w:w="850" w:type="dxa"/>
            <w:tcBorders>
              <w:top w:val="nil"/>
              <w:left w:val="nil"/>
              <w:bottom w:val="nil"/>
              <w:right w:val="single" w:sz="4" w:space="0" w:color="auto"/>
            </w:tcBorders>
          </w:tcPr>
          <w:p w14:paraId="4701D794" w14:textId="77777777" w:rsidR="000D786B" w:rsidRPr="00E477AF" w:rsidRDefault="000D786B" w:rsidP="00EF7A3A">
            <w:pPr>
              <w:spacing w:before="120" w:after="120"/>
              <w:jc w:val="both"/>
              <w:rPr>
                <w:rFonts w:ascii="Arial" w:hAnsi="Arial" w:cs="Arial"/>
                <w:szCs w:val="24"/>
              </w:rPr>
            </w:pPr>
            <w:r w:rsidRPr="00E477AF">
              <w:rPr>
                <w:rFonts w:ascii="Arial" w:hAnsi="Arial" w:cs="Arial"/>
                <w:szCs w:val="24"/>
              </w:rPr>
              <w:t>PSČ</w:t>
            </w:r>
          </w:p>
        </w:tc>
        <w:tc>
          <w:tcPr>
            <w:tcW w:w="2127" w:type="dxa"/>
            <w:tcBorders>
              <w:left w:val="single" w:sz="4" w:space="0" w:color="auto"/>
              <w:right w:val="single" w:sz="4" w:space="0" w:color="auto"/>
            </w:tcBorders>
            <w:shd w:val="clear" w:color="auto" w:fill="FFFFFF" w:themeFill="background1"/>
          </w:tcPr>
          <w:p w14:paraId="2CB8217B" w14:textId="77777777" w:rsidR="000D786B" w:rsidRPr="00E477AF" w:rsidRDefault="000D786B" w:rsidP="00EF7A3A">
            <w:pPr>
              <w:spacing w:before="120" w:after="120"/>
              <w:jc w:val="both"/>
              <w:rPr>
                <w:rFonts w:ascii="Arial" w:hAnsi="Arial" w:cs="Arial"/>
                <w:szCs w:val="24"/>
              </w:rPr>
            </w:pPr>
          </w:p>
        </w:tc>
        <w:tc>
          <w:tcPr>
            <w:tcW w:w="1843" w:type="dxa"/>
            <w:tcBorders>
              <w:top w:val="nil"/>
              <w:left w:val="single" w:sz="4" w:space="0" w:color="auto"/>
              <w:bottom w:val="nil"/>
              <w:right w:val="single" w:sz="4" w:space="0" w:color="auto"/>
            </w:tcBorders>
          </w:tcPr>
          <w:p w14:paraId="7636B54C" w14:textId="7F4A8BEB" w:rsidR="000D786B" w:rsidRPr="00E477AF" w:rsidRDefault="00FE634F">
            <w:pPr>
              <w:spacing w:before="120" w:after="120"/>
              <w:ind w:left="946"/>
              <w:jc w:val="right"/>
              <w:rPr>
                <w:rFonts w:ascii="Arial" w:hAnsi="Arial" w:cs="Arial"/>
                <w:szCs w:val="24"/>
              </w:rPr>
            </w:pPr>
            <w:r w:rsidRPr="00E477AF">
              <w:rPr>
                <w:rFonts w:ascii="Arial" w:hAnsi="Arial" w:cs="Arial"/>
                <w:szCs w:val="24"/>
              </w:rPr>
              <w:t>stát</w:t>
            </w:r>
          </w:p>
        </w:tc>
        <w:tc>
          <w:tcPr>
            <w:tcW w:w="4819" w:type="dxa"/>
            <w:tcBorders>
              <w:left w:val="single" w:sz="4" w:space="0" w:color="auto"/>
            </w:tcBorders>
            <w:shd w:val="clear" w:color="auto" w:fill="FFFFFF" w:themeFill="background1"/>
          </w:tcPr>
          <w:p w14:paraId="7D3AD7E1" w14:textId="67D25905" w:rsidR="000D786B" w:rsidRPr="00E477AF" w:rsidRDefault="000D786B" w:rsidP="00EF7A3A">
            <w:pPr>
              <w:spacing w:before="120" w:after="120"/>
              <w:jc w:val="both"/>
              <w:rPr>
                <w:rFonts w:ascii="Arial" w:hAnsi="Arial" w:cs="Arial"/>
                <w:szCs w:val="24"/>
              </w:rPr>
            </w:pPr>
          </w:p>
        </w:tc>
      </w:tr>
    </w:tbl>
    <w:p w14:paraId="7B67FAD1" w14:textId="1F35DD82" w:rsidR="00BC46F6" w:rsidRPr="00E477AF" w:rsidRDefault="000D786B" w:rsidP="007848EF">
      <w:pPr>
        <w:spacing w:after="0"/>
        <w:jc w:val="both"/>
        <w:rPr>
          <w:rFonts w:ascii="Arial" w:hAnsi="Arial" w:cs="Arial"/>
          <w:sz w:val="2"/>
          <w:szCs w:val="2"/>
        </w:rPr>
      </w:pPr>
      <w:r w:rsidRPr="00E477AF">
        <w:rPr>
          <w:rFonts w:ascii="Arial" w:hAnsi="Arial" w:cs="Arial"/>
          <w:sz w:val="2"/>
          <w:szCs w:val="2"/>
        </w:rPr>
        <w:t xml:space="preserve"> </w:t>
      </w:r>
    </w:p>
    <w:p w14:paraId="2C820099" w14:textId="330611E5" w:rsidR="001D1EBD" w:rsidRPr="00E477AF" w:rsidRDefault="001D1EBD" w:rsidP="002C7511">
      <w:pPr>
        <w:spacing w:before="360"/>
        <w:rPr>
          <w:rFonts w:ascii="Arial" w:hAnsi="Arial" w:cs="Arial"/>
          <w:b/>
          <w:bCs/>
          <w:szCs w:val="24"/>
        </w:rPr>
      </w:pPr>
      <w:r w:rsidRPr="00E477AF">
        <w:rPr>
          <w:rFonts w:ascii="Arial" w:hAnsi="Arial" w:cs="Arial"/>
          <w:b/>
          <w:bCs/>
          <w:szCs w:val="24"/>
        </w:rPr>
        <w:t>0</w:t>
      </w:r>
      <w:r w:rsidR="001821E7">
        <w:rPr>
          <w:rFonts w:ascii="Arial" w:hAnsi="Arial" w:cs="Arial"/>
          <w:b/>
          <w:bCs/>
          <w:szCs w:val="24"/>
        </w:rPr>
        <w:t>9</w:t>
      </w:r>
      <w:r w:rsidRPr="00E477AF">
        <w:rPr>
          <w:rFonts w:ascii="Arial" w:hAnsi="Arial" w:cs="Arial"/>
          <w:b/>
          <w:bCs/>
          <w:szCs w:val="24"/>
        </w:rPr>
        <w:t xml:space="preserve"> Technická specifikace bytu a domu</w:t>
      </w:r>
    </w:p>
    <w:p w14:paraId="125DC6F9" w14:textId="49EC2DC9" w:rsidR="001D1EBD" w:rsidRPr="001D192C" w:rsidRDefault="001D1EBD" w:rsidP="001D1EBD">
      <w:pPr>
        <w:rPr>
          <w:rFonts w:ascii="Arial" w:hAnsi="Arial" w:cs="Arial"/>
          <w:szCs w:val="24"/>
        </w:rPr>
      </w:pPr>
      <w:r w:rsidRPr="001D192C">
        <w:rPr>
          <w:rFonts w:ascii="Arial" w:hAnsi="Arial" w:cs="Arial"/>
          <w:szCs w:val="24"/>
        </w:rPr>
        <w:t xml:space="preserve">a) </w:t>
      </w:r>
      <w:r w:rsidR="002F445A" w:rsidRPr="001D192C">
        <w:rPr>
          <w:rFonts w:ascii="Arial" w:hAnsi="Arial" w:cs="Arial"/>
          <w:szCs w:val="24"/>
        </w:rPr>
        <w:t>t</w:t>
      </w:r>
      <w:r w:rsidRPr="001D192C">
        <w:rPr>
          <w:rFonts w:ascii="Arial" w:hAnsi="Arial" w:cs="Arial"/>
          <w:szCs w:val="24"/>
        </w:rPr>
        <w:t>yp budovy</w:t>
      </w:r>
    </w:p>
    <w:p w14:paraId="32A70CAF" w14:textId="0913106C" w:rsidR="001D1EBD" w:rsidRPr="00E477AF" w:rsidRDefault="00567F77" w:rsidP="006A4957">
      <w:pPr>
        <w:spacing w:before="120" w:after="120"/>
        <w:ind w:firstLine="142"/>
        <w:rPr>
          <w:rFonts w:ascii="Arial" w:hAnsi="Arial" w:cs="Arial"/>
          <w:b/>
          <w:bCs/>
          <w:szCs w:val="24"/>
        </w:rPr>
      </w:pPr>
      <w:sdt>
        <w:sdtPr>
          <w:rPr>
            <w:rFonts w:ascii="Arial" w:hAnsi="Arial" w:cs="Arial"/>
            <w:szCs w:val="24"/>
            <w:shd w:val="clear" w:color="auto" w:fill="FFFFFF" w:themeFill="background1"/>
          </w:rPr>
          <w:id w:val="-812245727"/>
          <w14:checkbox>
            <w14:checked w14:val="0"/>
            <w14:checkedState w14:val="2612" w14:font="MS Gothic"/>
            <w14:uncheckedState w14:val="2610" w14:font="MS Gothic"/>
          </w14:checkbox>
        </w:sdtPr>
        <w:sdtEndPr/>
        <w:sdtContent>
          <w:r w:rsidR="00B858FA">
            <w:rPr>
              <w:rFonts w:ascii="MS Gothic" w:eastAsia="MS Gothic" w:hAnsi="MS Gothic" w:cs="Arial"/>
              <w:szCs w:val="24"/>
              <w:shd w:val="clear" w:color="auto" w:fill="FFFFFF" w:themeFill="background1"/>
            </w:rPr>
            <w:t>☐</w:t>
          </w:r>
        </w:sdtContent>
      </w:sdt>
      <w:r w:rsidR="001D1EBD" w:rsidRPr="00E477AF">
        <w:rPr>
          <w:rFonts w:ascii="Arial" w:hAnsi="Arial" w:cs="Arial"/>
          <w:szCs w:val="24"/>
        </w:rPr>
        <w:t xml:space="preserve"> rodinný dům</w:t>
      </w:r>
    </w:p>
    <w:p w14:paraId="4D9E6154" w14:textId="00B41386" w:rsidR="001D1EBD" w:rsidRPr="00E477AF" w:rsidRDefault="00567F77" w:rsidP="006A4957">
      <w:pPr>
        <w:spacing w:before="120" w:after="120"/>
        <w:ind w:firstLine="142"/>
        <w:rPr>
          <w:rFonts w:ascii="Arial" w:hAnsi="Arial" w:cs="Arial"/>
          <w:szCs w:val="24"/>
        </w:rPr>
      </w:pPr>
      <w:sdt>
        <w:sdtPr>
          <w:rPr>
            <w:rFonts w:ascii="Arial" w:hAnsi="Arial" w:cs="Arial"/>
            <w:szCs w:val="24"/>
            <w:shd w:val="clear" w:color="auto" w:fill="FFFFFF" w:themeFill="background1"/>
          </w:rPr>
          <w:id w:val="-1191529880"/>
          <w14:checkbox>
            <w14:checked w14:val="0"/>
            <w14:checkedState w14:val="2612" w14:font="MS Gothic"/>
            <w14:uncheckedState w14:val="2610" w14:font="MS Gothic"/>
          </w14:checkbox>
        </w:sdtPr>
        <w:sdtEndPr/>
        <w:sdtContent>
          <w:r w:rsidR="004A4F5B">
            <w:rPr>
              <w:rFonts w:ascii="MS Gothic" w:eastAsia="MS Gothic" w:hAnsi="MS Gothic" w:cs="Arial"/>
              <w:szCs w:val="24"/>
              <w:shd w:val="clear" w:color="auto" w:fill="FFFFFF" w:themeFill="background1"/>
            </w:rPr>
            <w:t>☐</w:t>
          </w:r>
        </w:sdtContent>
      </w:sdt>
      <w:r w:rsidR="001D1EBD" w:rsidRPr="00E477AF">
        <w:rPr>
          <w:rFonts w:ascii="Arial" w:hAnsi="Arial" w:cs="Arial"/>
          <w:szCs w:val="24"/>
        </w:rPr>
        <w:t xml:space="preserve"> bytový dům</w:t>
      </w:r>
    </w:p>
    <w:p w14:paraId="75DB85A7" w14:textId="5E9B3D13" w:rsidR="001D1EBD" w:rsidRPr="00E477AF" w:rsidRDefault="00567F77" w:rsidP="006A4957">
      <w:pPr>
        <w:spacing w:before="120" w:after="120"/>
        <w:ind w:firstLine="142"/>
        <w:rPr>
          <w:rFonts w:ascii="Arial" w:hAnsi="Arial" w:cs="Arial"/>
          <w:szCs w:val="24"/>
        </w:rPr>
      </w:pPr>
      <w:sdt>
        <w:sdtPr>
          <w:rPr>
            <w:rFonts w:ascii="Arial" w:hAnsi="Arial" w:cs="Arial"/>
            <w:szCs w:val="24"/>
            <w:shd w:val="clear" w:color="auto" w:fill="FFFFFF" w:themeFill="background1"/>
          </w:rPr>
          <w:id w:val="-1732147706"/>
          <w14:checkbox>
            <w14:checked w14:val="0"/>
            <w14:checkedState w14:val="2612" w14:font="MS Gothic"/>
            <w14:uncheckedState w14:val="2610" w14:font="MS Gothic"/>
          </w14:checkbox>
        </w:sdtPr>
        <w:sdtEndPr/>
        <w:sdtContent>
          <w:r w:rsidR="004A4F5B">
            <w:rPr>
              <w:rFonts w:ascii="MS Gothic" w:eastAsia="MS Gothic" w:hAnsi="MS Gothic" w:cs="Arial"/>
              <w:szCs w:val="24"/>
              <w:shd w:val="clear" w:color="auto" w:fill="FFFFFF" w:themeFill="background1"/>
            </w:rPr>
            <w:t>☐</w:t>
          </w:r>
        </w:sdtContent>
      </w:sdt>
      <w:r w:rsidR="001D1EBD" w:rsidRPr="00E477AF">
        <w:rPr>
          <w:rFonts w:ascii="Arial" w:hAnsi="Arial" w:cs="Arial"/>
          <w:szCs w:val="24"/>
        </w:rPr>
        <w:t xml:space="preserve"> budova primárně sloužící jinému účelu než bydlení (např. škola, sportoviště, pošta)</w:t>
      </w:r>
    </w:p>
    <w:p w14:paraId="01A3528E" w14:textId="6AACB2A1" w:rsidR="001D1EBD" w:rsidRPr="001D192C" w:rsidRDefault="001D1EBD">
      <w:pPr>
        <w:spacing w:before="240" w:after="120"/>
        <w:rPr>
          <w:rFonts w:ascii="Arial" w:hAnsi="Arial" w:cs="Arial"/>
          <w:szCs w:val="24"/>
        </w:rPr>
      </w:pPr>
      <w:r w:rsidRPr="001D192C">
        <w:rPr>
          <w:rFonts w:ascii="Arial" w:hAnsi="Arial" w:cs="Arial"/>
          <w:szCs w:val="24"/>
        </w:rPr>
        <w:t xml:space="preserve">b) </w:t>
      </w:r>
      <w:r w:rsidR="002F445A" w:rsidRPr="001D192C">
        <w:rPr>
          <w:rFonts w:ascii="Arial" w:hAnsi="Arial" w:cs="Arial"/>
          <w:szCs w:val="24"/>
        </w:rPr>
        <w:t>m</w:t>
      </w:r>
      <w:r w:rsidRPr="001D192C">
        <w:rPr>
          <w:rFonts w:ascii="Arial" w:hAnsi="Arial" w:cs="Arial"/>
          <w:szCs w:val="24"/>
        </w:rPr>
        <w:t xml:space="preserve">ateriál stavby </w:t>
      </w:r>
    </w:p>
    <w:p w14:paraId="71A2C0DD" w14:textId="5C4E8729" w:rsidR="001D1EBD" w:rsidRPr="00E477AF" w:rsidRDefault="00567F77">
      <w:pPr>
        <w:spacing w:before="120" w:after="120"/>
        <w:ind w:firstLine="142"/>
        <w:rPr>
          <w:rFonts w:ascii="Arial" w:hAnsi="Arial" w:cs="Arial"/>
          <w:b/>
          <w:bCs/>
          <w:szCs w:val="24"/>
        </w:rPr>
      </w:pPr>
      <w:sdt>
        <w:sdtPr>
          <w:rPr>
            <w:rFonts w:ascii="Arial" w:hAnsi="Arial" w:cs="Arial"/>
            <w:szCs w:val="24"/>
            <w:shd w:val="clear" w:color="auto" w:fill="FFFFFF" w:themeFill="background1"/>
          </w:rPr>
          <w:id w:val="-475841062"/>
          <w14:checkbox>
            <w14:checked w14:val="0"/>
            <w14:checkedState w14:val="2612" w14:font="MS Gothic"/>
            <w14:uncheckedState w14:val="2610" w14:font="MS Gothic"/>
          </w14:checkbox>
        </w:sdtPr>
        <w:sdtEndPr/>
        <w:sdtContent>
          <w:r w:rsidR="004A4F5B">
            <w:rPr>
              <w:rFonts w:ascii="MS Gothic" w:eastAsia="MS Gothic" w:hAnsi="MS Gothic" w:cs="Arial"/>
              <w:szCs w:val="24"/>
              <w:shd w:val="clear" w:color="auto" w:fill="FFFFFF" w:themeFill="background1"/>
            </w:rPr>
            <w:t>☐</w:t>
          </w:r>
        </w:sdtContent>
      </w:sdt>
      <w:r w:rsidR="001D1EBD" w:rsidRPr="00E477AF">
        <w:rPr>
          <w:rFonts w:ascii="Arial" w:hAnsi="Arial" w:cs="Arial"/>
          <w:szCs w:val="24"/>
        </w:rPr>
        <w:t xml:space="preserve"> betonový panel</w:t>
      </w:r>
    </w:p>
    <w:p w14:paraId="0BCDCFBB" w14:textId="1551A9AC" w:rsidR="001D1EBD" w:rsidRPr="00E477AF" w:rsidRDefault="00567F77">
      <w:pPr>
        <w:spacing w:before="120" w:after="120"/>
        <w:ind w:firstLine="142"/>
        <w:rPr>
          <w:rFonts w:ascii="Arial" w:hAnsi="Arial" w:cs="Arial"/>
          <w:szCs w:val="24"/>
        </w:rPr>
      </w:pPr>
      <w:sdt>
        <w:sdtPr>
          <w:rPr>
            <w:rFonts w:ascii="Arial" w:hAnsi="Arial" w:cs="Arial"/>
            <w:szCs w:val="24"/>
            <w:shd w:val="clear" w:color="auto" w:fill="FFFFFF" w:themeFill="background1"/>
          </w:rPr>
          <w:id w:val="885152285"/>
          <w14:checkbox>
            <w14:checked w14:val="0"/>
            <w14:checkedState w14:val="2612" w14:font="MS Gothic"/>
            <w14:uncheckedState w14:val="2610" w14:font="MS Gothic"/>
          </w14:checkbox>
        </w:sdtPr>
        <w:sdtEndPr/>
        <w:sdtContent>
          <w:r w:rsidR="004A4F5B">
            <w:rPr>
              <w:rFonts w:ascii="MS Gothic" w:eastAsia="MS Gothic" w:hAnsi="MS Gothic" w:cs="Arial"/>
              <w:szCs w:val="24"/>
              <w:shd w:val="clear" w:color="auto" w:fill="FFFFFF" w:themeFill="background1"/>
            </w:rPr>
            <w:t>☐</w:t>
          </w:r>
        </w:sdtContent>
      </w:sdt>
      <w:r w:rsidR="001D1EBD" w:rsidRPr="00E477AF">
        <w:rPr>
          <w:rFonts w:ascii="Arial" w:hAnsi="Arial" w:cs="Arial"/>
          <w:szCs w:val="24"/>
        </w:rPr>
        <w:t xml:space="preserve"> zdivo (cihla</w:t>
      </w:r>
      <w:r w:rsidR="00B020B0">
        <w:rPr>
          <w:rFonts w:ascii="Arial" w:hAnsi="Arial" w:cs="Arial"/>
          <w:szCs w:val="24"/>
        </w:rPr>
        <w:t xml:space="preserve">, </w:t>
      </w:r>
      <w:r w:rsidR="001D1EBD" w:rsidRPr="00E477AF">
        <w:rPr>
          <w:rFonts w:ascii="Arial" w:hAnsi="Arial" w:cs="Arial"/>
          <w:szCs w:val="24"/>
        </w:rPr>
        <w:t>kámen</w:t>
      </w:r>
      <w:r w:rsidR="00B020B0">
        <w:rPr>
          <w:rFonts w:ascii="Arial" w:hAnsi="Arial" w:cs="Arial"/>
          <w:szCs w:val="24"/>
        </w:rPr>
        <w:t xml:space="preserve">, </w:t>
      </w:r>
      <w:r w:rsidR="001D1EBD" w:rsidRPr="00E477AF">
        <w:rPr>
          <w:rFonts w:ascii="Arial" w:hAnsi="Arial" w:cs="Arial"/>
          <w:szCs w:val="24"/>
        </w:rPr>
        <w:t>alternativy)</w:t>
      </w:r>
    </w:p>
    <w:p w14:paraId="71A6F818" w14:textId="49D8820A" w:rsidR="001D1EBD" w:rsidRPr="00E477AF" w:rsidRDefault="00567F77">
      <w:pPr>
        <w:spacing w:before="120" w:after="120"/>
        <w:ind w:firstLine="142"/>
        <w:rPr>
          <w:rFonts w:ascii="Arial" w:hAnsi="Arial" w:cs="Arial"/>
          <w:szCs w:val="24"/>
        </w:rPr>
      </w:pPr>
      <w:sdt>
        <w:sdtPr>
          <w:rPr>
            <w:rFonts w:ascii="Arial" w:hAnsi="Arial" w:cs="Arial"/>
            <w:szCs w:val="24"/>
            <w:shd w:val="clear" w:color="auto" w:fill="FFFFFF" w:themeFill="background1"/>
          </w:rPr>
          <w:id w:val="1475713856"/>
          <w14:checkbox>
            <w14:checked w14:val="0"/>
            <w14:checkedState w14:val="2612" w14:font="MS Gothic"/>
            <w14:uncheckedState w14:val="2610" w14:font="MS Gothic"/>
          </w14:checkbox>
        </w:sdtPr>
        <w:sdtEndPr/>
        <w:sdtContent>
          <w:r w:rsidR="004A4F5B">
            <w:rPr>
              <w:rFonts w:ascii="MS Gothic" w:eastAsia="MS Gothic" w:hAnsi="MS Gothic" w:cs="Arial"/>
              <w:szCs w:val="24"/>
              <w:shd w:val="clear" w:color="auto" w:fill="FFFFFF" w:themeFill="background1"/>
            </w:rPr>
            <w:t>☐</w:t>
          </w:r>
        </w:sdtContent>
      </w:sdt>
      <w:r w:rsidR="001D1EBD" w:rsidRPr="00E477AF">
        <w:rPr>
          <w:rFonts w:ascii="Arial" w:hAnsi="Arial" w:cs="Arial"/>
          <w:szCs w:val="24"/>
        </w:rPr>
        <w:t xml:space="preserve"> jiné</w:t>
      </w:r>
      <w:r w:rsidR="00B020B0">
        <w:rPr>
          <w:rFonts w:ascii="Arial" w:hAnsi="Arial" w:cs="Arial"/>
          <w:szCs w:val="24"/>
        </w:rPr>
        <w:t>, uveďte níže</w:t>
      </w:r>
    </w:p>
    <w:tbl>
      <w:tblPr>
        <w:tblStyle w:val="TableGrid"/>
        <w:tblW w:w="0" w:type="auto"/>
        <w:tblLook w:val="04A0" w:firstRow="1" w:lastRow="0" w:firstColumn="1" w:lastColumn="0" w:noHBand="0" w:noVBand="1"/>
      </w:tblPr>
      <w:tblGrid>
        <w:gridCol w:w="9629"/>
      </w:tblGrid>
      <w:tr w:rsidR="001D1EBD" w:rsidRPr="00E477AF" w14:paraId="70AD3742" w14:textId="77777777" w:rsidTr="001D1EBD">
        <w:tc>
          <w:tcPr>
            <w:tcW w:w="9629" w:type="dxa"/>
            <w:tcBorders>
              <w:top w:val="single" w:sz="4" w:space="0" w:color="auto"/>
              <w:left w:val="single" w:sz="4" w:space="0" w:color="auto"/>
              <w:bottom w:val="single" w:sz="4" w:space="0" w:color="auto"/>
              <w:right w:val="single" w:sz="4" w:space="0" w:color="auto"/>
            </w:tcBorders>
            <w:shd w:val="clear" w:color="auto" w:fill="FFFFFF" w:themeFill="background1"/>
          </w:tcPr>
          <w:p w14:paraId="2D88B5A5" w14:textId="77777777" w:rsidR="001D1EBD" w:rsidRPr="00E477AF" w:rsidRDefault="001D1EBD" w:rsidP="00EF7A3A">
            <w:pPr>
              <w:spacing w:before="120" w:after="120"/>
              <w:rPr>
                <w:rFonts w:ascii="Arial" w:hAnsi="Arial" w:cs="Arial"/>
                <w:szCs w:val="24"/>
              </w:rPr>
            </w:pPr>
          </w:p>
        </w:tc>
      </w:tr>
    </w:tbl>
    <w:p w14:paraId="17D254AE" w14:textId="77777777" w:rsidR="008C2C88" w:rsidRDefault="008C2C88">
      <w:pPr>
        <w:spacing w:after="0" w:line="240" w:lineRule="auto"/>
        <w:rPr>
          <w:rFonts w:ascii="Arial" w:hAnsi="Arial" w:cs="Arial"/>
          <w:b/>
          <w:bCs/>
          <w:szCs w:val="24"/>
        </w:rPr>
      </w:pPr>
      <w:r>
        <w:rPr>
          <w:rFonts w:ascii="Arial" w:hAnsi="Arial" w:cs="Arial"/>
          <w:b/>
          <w:bCs/>
          <w:szCs w:val="24"/>
        </w:rPr>
        <w:br w:type="page"/>
      </w:r>
    </w:p>
    <w:p w14:paraId="76DA8EA7" w14:textId="05C15906" w:rsidR="000B5BDA" w:rsidRDefault="001821E7" w:rsidP="00C0087E">
      <w:pPr>
        <w:spacing w:before="360" w:after="0"/>
        <w:rPr>
          <w:rFonts w:ascii="Arial" w:hAnsi="Arial" w:cs="Arial"/>
          <w:szCs w:val="24"/>
        </w:rPr>
      </w:pPr>
      <w:r>
        <w:rPr>
          <w:rFonts w:ascii="Arial" w:hAnsi="Arial" w:cs="Arial"/>
          <w:b/>
          <w:bCs/>
          <w:szCs w:val="24"/>
        </w:rPr>
        <w:lastRenderedPageBreak/>
        <w:t>10</w:t>
      </w:r>
      <w:r w:rsidR="00A70EDA" w:rsidRPr="00C0087E">
        <w:rPr>
          <w:rFonts w:ascii="Arial" w:hAnsi="Arial" w:cs="Arial"/>
          <w:b/>
          <w:bCs/>
          <w:szCs w:val="24"/>
        </w:rPr>
        <w:t xml:space="preserve"> </w:t>
      </w:r>
      <w:r w:rsidR="007D67DA">
        <w:rPr>
          <w:rFonts w:ascii="Arial" w:hAnsi="Arial" w:cs="Arial"/>
          <w:b/>
          <w:bCs/>
          <w:szCs w:val="24"/>
        </w:rPr>
        <w:t>Ž</w:t>
      </w:r>
      <w:r w:rsidR="00A70EDA" w:rsidRPr="00C0087E">
        <w:rPr>
          <w:rFonts w:ascii="Arial" w:hAnsi="Arial" w:cs="Arial"/>
          <w:b/>
          <w:bCs/>
          <w:szCs w:val="24"/>
        </w:rPr>
        <w:t xml:space="preserve">ádost o zápis </w:t>
      </w:r>
      <w:r w:rsidR="00AD370C" w:rsidRPr="00C0087E">
        <w:rPr>
          <w:rFonts w:ascii="Arial" w:hAnsi="Arial" w:cs="Arial"/>
          <w:b/>
          <w:bCs/>
          <w:szCs w:val="24"/>
        </w:rPr>
        <w:t xml:space="preserve">údaje podle § </w:t>
      </w:r>
      <w:r w:rsidR="00454373" w:rsidRPr="00C0087E">
        <w:rPr>
          <w:rFonts w:ascii="Arial" w:hAnsi="Arial" w:cs="Arial"/>
          <w:b/>
          <w:bCs/>
          <w:szCs w:val="24"/>
        </w:rPr>
        <w:t>28 odst. 3</w:t>
      </w:r>
      <w:r w:rsidR="007D67DA">
        <w:rPr>
          <w:rFonts w:ascii="Arial" w:hAnsi="Arial" w:cs="Arial"/>
          <w:b/>
          <w:bCs/>
          <w:szCs w:val="24"/>
        </w:rPr>
        <w:t xml:space="preserve"> zákona o podpoře bydlení</w:t>
      </w:r>
    </w:p>
    <w:p w14:paraId="3C345140" w14:textId="4913F3C0" w:rsidR="00454373" w:rsidRDefault="007D67DA" w:rsidP="00F01284">
      <w:pPr>
        <w:spacing w:before="120" w:after="0"/>
        <w:rPr>
          <w:rFonts w:ascii="Arial" w:hAnsi="Arial" w:cs="Arial"/>
          <w:szCs w:val="24"/>
        </w:rPr>
      </w:pPr>
      <w:r>
        <w:rPr>
          <w:rFonts w:ascii="Arial" w:hAnsi="Arial" w:cs="Arial"/>
          <w:szCs w:val="24"/>
        </w:rPr>
        <w:t xml:space="preserve">Žadatel žádá o </w:t>
      </w:r>
      <w:r w:rsidR="00CF03D4">
        <w:rPr>
          <w:rFonts w:ascii="Arial" w:hAnsi="Arial" w:cs="Arial"/>
          <w:szCs w:val="24"/>
        </w:rPr>
        <w:t xml:space="preserve">zápis údaje, že byt je </w:t>
      </w:r>
      <w:r w:rsidR="005C5C57">
        <w:rPr>
          <w:rFonts w:ascii="Arial" w:hAnsi="Arial" w:cs="Arial"/>
          <w:szCs w:val="24"/>
        </w:rPr>
        <w:t>vyhovující pro osobu</w:t>
      </w:r>
    </w:p>
    <w:tbl>
      <w:tblPr>
        <w:tblStyle w:val="TableGrid"/>
        <w:tblW w:w="0" w:type="auto"/>
        <w:tblInd w:w="-5" w:type="dxa"/>
        <w:tblLook w:val="04A0" w:firstRow="1" w:lastRow="0" w:firstColumn="1" w:lastColumn="0" w:noHBand="0" w:noVBand="1"/>
      </w:tblPr>
      <w:tblGrid>
        <w:gridCol w:w="318"/>
        <w:gridCol w:w="577"/>
        <w:gridCol w:w="7473"/>
      </w:tblGrid>
      <w:tr w:rsidR="00365479" w14:paraId="60D287AF" w14:textId="77777777" w:rsidTr="00365479">
        <w:tc>
          <w:tcPr>
            <w:tcW w:w="318" w:type="dxa"/>
            <w:vAlign w:val="center"/>
          </w:tcPr>
          <w:p w14:paraId="69C52C74" w14:textId="0A228489" w:rsidR="001F410E" w:rsidRDefault="001F410E" w:rsidP="00365479">
            <w:pPr>
              <w:spacing w:before="60" w:after="60"/>
              <w:ind w:left="-11" w:right="-10" w:hanging="101"/>
              <w:rPr>
                <w:rFonts w:ascii="Arial" w:hAnsi="Arial" w:cs="Arial"/>
                <w:szCs w:val="24"/>
              </w:rPr>
            </w:pPr>
            <w:r>
              <w:rPr>
                <w:rFonts w:ascii="Arial" w:hAnsi="Arial" w:cs="Arial"/>
                <w:szCs w:val="24"/>
              </w:rPr>
              <w:t>a)</w:t>
            </w:r>
          </w:p>
        </w:tc>
        <w:tc>
          <w:tcPr>
            <w:tcW w:w="577" w:type="dxa"/>
            <w:vAlign w:val="center"/>
          </w:tcPr>
          <w:p w14:paraId="4C475BCC" w14:textId="3A76EF1E" w:rsidR="001F410E" w:rsidRDefault="00567F77" w:rsidP="001D192C">
            <w:pPr>
              <w:spacing w:before="80" w:after="40"/>
              <w:jc w:val="center"/>
              <w:rPr>
                <w:rFonts w:ascii="Arial" w:hAnsi="Arial" w:cs="Arial"/>
                <w:szCs w:val="24"/>
              </w:rPr>
            </w:pPr>
            <w:sdt>
              <w:sdtPr>
                <w:rPr>
                  <w:rFonts w:ascii="Arial" w:hAnsi="Arial" w:cs="Arial"/>
                  <w:szCs w:val="24"/>
                  <w:shd w:val="clear" w:color="auto" w:fill="FFFFFF" w:themeFill="background1"/>
                </w:rPr>
                <w:id w:val="-1776543683"/>
                <w14:checkbox>
                  <w14:checked w14:val="0"/>
                  <w14:checkedState w14:val="2612" w14:font="MS Gothic"/>
                  <w14:uncheckedState w14:val="2610" w14:font="MS Gothic"/>
                </w14:checkbox>
              </w:sdtPr>
              <w:sdtEndPr/>
              <w:sdtContent>
                <w:r w:rsidR="001F410E">
                  <w:rPr>
                    <w:rFonts w:ascii="MS Gothic" w:eastAsia="MS Gothic" w:hAnsi="MS Gothic" w:cs="Arial"/>
                    <w:szCs w:val="24"/>
                    <w:shd w:val="clear" w:color="auto" w:fill="FFFFFF" w:themeFill="background1"/>
                  </w:rPr>
                  <w:t>☐</w:t>
                </w:r>
              </w:sdtContent>
            </w:sdt>
          </w:p>
        </w:tc>
        <w:tc>
          <w:tcPr>
            <w:tcW w:w="7473" w:type="dxa"/>
            <w:vAlign w:val="center"/>
          </w:tcPr>
          <w:p w14:paraId="68996C09" w14:textId="44621457" w:rsidR="001F410E" w:rsidRDefault="001F410E" w:rsidP="00365479">
            <w:pPr>
              <w:spacing w:before="160"/>
              <w:ind w:hanging="6"/>
              <w:jc w:val="both"/>
              <w:rPr>
                <w:rFonts w:ascii="Arial" w:hAnsi="Arial" w:cs="Arial"/>
                <w:szCs w:val="24"/>
              </w:rPr>
            </w:pPr>
            <w:r>
              <w:rPr>
                <w:rFonts w:ascii="Arial" w:hAnsi="Arial" w:cs="Arial"/>
                <w:szCs w:val="24"/>
              </w:rPr>
              <w:t xml:space="preserve">s potřebou bytu </w:t>
            </w:r>
            <w:r w:rsidRPr="00F01284">
              <w:rPr>
                <w:rFonts w:ascii="Arial" w:hAnsi="Arial" w:cs="Arial"/>
                <w:szCs w:val="24"/>
              </w:rPr>
              <w:t xml:space="preserve">umožňujícího využívání chodítka, berlí </w:t>
            </w:r>
            <w:r>
              <w:rPr>
                <w:rFonts w:ascii="Arial" w:hAnsi="Arial" w:cs="Arial"/>
                <w:szCs w:val="24"/>
              </w:rPr>
              <w:t>a</w:t>
            </w:r>
            <w:r w:rsidRPr="00F01284">
              <w:rPr>
                <w:rFonts w:ascii="Arial" w:hAnsi="Arial" w:cs="Arial"/>
                <w:szCs w:val="24"/>
              </w:rPr>
              <w:t xml:space="preserve"> menšího mechanického vozíku</w:t>
            </w:r>
            <w:r>
              <w:rPr>
                <w:rFonts w:ascii="Arial" w:hAnsi="Arial" w:cs="Arial"/>
                <w:szCs w:val="24"/>
              </w:rPr>
              <w:t>,</w:t>
            </w:r>
          </w:p>
        </w:tc>
      </w:tr>
      <w:tr w:rsidR="00365479" w14:paraId="66693996" w14:textId="77777777" w:rsidTr="00365479">
        <w:tc>
          <w:tcPr>
            <w:tcW w:w="318" w:type="dxa"/>
            <w:vAlign w:val="center"/>
          </w:tcPr>
          <w:p w14:paraId="07AC2C6E" w14:textId="72950CF9" w:rsidR="001F410E" w:rsidRDefault="001F410E" w:rsidP="00365479">
            <w:pPr>
              <w:spacing w:before="60" w:after="60"/>
              <w:ind w:left="-11" w:right="-10" w:hanging="101"/>
              <w:rPr>
                <w:rFonts w:ascii="Arial" w:hAnsi="Arial" w:cs="Arial"/>
                <w:szCs w:val="24"/>
              </w:rPr>
            </w:pPr>
            <w:r>
              <w:rPr>
                <w:rFonts w:ascii="Arial" w:hAnsi="Arial" w:cs="Arial"/>
                <w:szCs w:val="24"/>
              </w:rPr>
              <w:t>b)</w:t>
            </w:r>
          </w:p>
        </w:tc>
        <w:tc>
          <w:tcPr>
            <w:tcW w:w="577" w:type="dxa"/>
            <w:vAlign w:val="center"/>
          </w:tcPr>
          <w:p w14:paraId="733121FE" w14:textId="634B35BF" w:rsidR="001F410E" w:rsidRDefault="00567F77" w:rsidP="001D192C">
            <w:pPr>
              <w:spacing w:before="80" w:after="40"/>
              <w:jc w:val="center"/>
              <w:rPr>
                <w:rFonts w:ascii="Arial" w:hAnsi="Arial" w:cs="Arial"/>
                <w:szCs w:val="24"/>
              </w:rPr>
            </w:pPr>
            <w:sdt>
              <w:sdtPr>
                <w:rPr>
                  <w:rFonts w:ascii="Arial" w:hAnsi="Arial" w:cs="Arial"/>
                  <w:szCs w:val="24"/>
                  <w:shd w:val="clear" w:color="auto" w:fill="FFFFFF" w:themeFill="background1"/>
                </w:rPr>
                <w:id w:val="-499118443"/>
                <w14:checkbox>
                  <w14:checked w14:val="0"/>
                  <w14:checkedState w14:val="2612" w14:font="MS Gothic"/>
                  <w14:uncheckedState w14:val="2610" w14:font="MS Gothic"/>
                </w14:checkbox>
              </w:sdtPr>
              <w:sdtEndPr/>
              <w:sdtContent>
                <w:r w:rsidR="001F410E">
                  <w:rPr>
                    <w:rFonts w:ascii="MS Gothic" w:eastAsia="MS Gothic" w:hAnsi="MS Gothic" w:cs="Arial"/>
                    <w:szCs w:val="24"/>
                    <w:shd w:val="clear" w:color="auto" w:fill="FFFFFF" w:themeFill="background1"/>
                  </w:rPr>
                  <w:t>☐</w:t>
                </w:r>
              </w:sdtContent>
            </w:sdt>
          </w:p>
        </w:tc>
        <w:tc>
          <w:tcPr>
            <w:tcW w:w="7473" w:type="dxa"/>
            <w:vAlign w:val="center"/>
          </w:tcPr>
          <w:p w14:paraId="3EF209A8" w14:textId="54D2E388" w:rsidR="001F410E" w:rsidRDefault="001F410E" w:rsidP="00365479">
            <w:pPr>
              <w:spacing w:before="160"/>
              <w:ind w:hanging="6"/>
              <w:jc w:val="both"/>
              <w:rPr>
                <w:rFonts w:ascii="Arial" w:hAnsi="Arial" w:cs="Arial"/>
                <w:szCs w:val="24"/>
              </w:rPr>
            </w:pPr>
            <w:r>
              <w:rPr>
                <w:rFonts w:ascii="Arial" w:hAnsi="Arial" w:cs="Arial"/>
                <w:szCs w:val="24"/>
              </w:rPr>
              <w:t xml:space="preserve">s potřebou bytu </w:t>
            </w:r>
            <w:r w:rsidRPr="00B21696">
              <w:rPr>
                <w:rFonts w:ascii="Arial" w:hAnsi="Arial" w:cs="Arial"/>
                <w:szCs w:val="24"/>
              </w:rPr>
              <w:t>umožňujícího využívání většího mechanického vozíku a elektrického vozíku</w:t>
            </w:r>
            <w:r>
              <w:rPr>
                <w:rFonts w:ascii="Arial" w:hAnsi="Arial" w:cs="Arial"/>
                <w:szCs w:val="24"/>
              </w:rPr>
              <w:t>,</w:t>
            </w:r>
          </w:p>
        </w:tc>
      </w:tr>
      <w:tr w:rsidR="00365479" w14:paraId="1BE79298" w14:textId="77777777" w:rsidTr="00365479">
        <w:tc>
          <w:tcPr>
            <w:tcW w:w="318" w:type="dxa"/>
            <w:vAlign w:val="center"/>
          </w:tcPr>
          <w:p w14:paraId="6DD31B3D" w14:textId="22E62126" w:rsidR="001F410E" w:rsidRDefault="001F410E" w:rsidP="00365479">
            <w:pPr>
              <w:spacing w:before="60" w:after="60"/>
              <w:ind w:left="-11" w:right="-10" w:hanging="101"/>
              <w:rPr>
                <w:rFonts w:ascii="Arial" w:hAnsi="Arial" w:cs="Arial"/>
                <w:szCs w:val="24"/>
              </w:rPr>
            </w:pPr>
            <w:r>
              <w:rPr>
                <w:rFonts w:ascii="Arial" w:hAnsi="Arial" w:cs="Arial"/>
                <w:szCs w:val="24"/>
              </w:rPr>
              <w:t>c)</w:t>
            </w:r>
          </w:p>
        </w:tc>
        <w:tc>
          <w:tcPr>
            <w:tcW w:w="577" w:type="dxa"/>
            <w:vAlign w:val="center"/>
          </w:tcPr>
          <w:p w14:paraId="56C8D4A4" w14:textId="5B6F1252" w:rsidR="001F410E" w:rsidRDefault="00567F77" w:rsidP="001D192C">
            <w:pPr>
              <w:spacing w:before="80" w:after="40"/>
              <w:jc w:val="center"/>
              <w:rPr>
                <w:rFonts w:ascii="Arial" w:hAnsi="Arial" w:cs="Arial"/>
                <w:szCs w:val="24"/>
              </w:rPr>
            </w:pPr>
            <w:sdt>
              <w:sdtPr>
                <w:rPr>
                  <w:rFonts w:ascii="Arial" w:hAnsi="Arial" w:cs="Arial"/>
                  <w:szCs w:val="24"/>
                  <w:shd w:val="clear" w:color="auto" w:fill="FFFFFF" w:themeFill="background1"/>
                </w:rPr>
                <w:id w:val="-1298685197"/>
                <w14:checkbox>
                  <w14:checked w14:val="0"/>
                  <w14:checkedState w14:val="2612" w14:font="MS Gothic"/>
                  <w14:uncheckedState w14:val="2610" w14:font="MS Gothic"/>
                </w14:checkbox>
              </w:sdtPr>
              <w:sdtEndPr/>
              <w:sdtContent>
                <w:r w:rsidR="001F410E">
                  <w:rPr>
                    <w:rFonts w:ascii="MS Gothic" w:eastAsia="MS Gothic" w:hAnsi="MS Gothic" w:cs="Arial"/>
                    <w:szCs w:val="24"/>
                    <w:shd w:val="clear" w:color="auto" w:fill="FFFFFF" w:themeFill="background1"/>
                  </w:rPr>
                  <w:t>☐</w:t>
                </w:r>
              </w:sdtContent>
            </w:sdt>
          </w:p>
        </w:tc>
        <w:tc>
          <w:tcPr>
            <w:tcW w:w="7473" w:type="dxa"/>
            <w:vAlign w:val="center"/>
          </w:tcPr>
          <w:p w14:paraId="71927D8E" w14:textId="4FAC0D8F" w:rsidR="001F410E" w:rsidRDefault="001F410E" w:rsidP="00365479">
            <w:pPr>
              <w:spacing w:before="160"/>
              <w:ind w:hanging="6"/>
              <w:jc w:val="both"/>
              <w:rPr>
                <w:rFonts w:ascii="Arial" w:hAnsi="Arial" w:cs="Arial"/>
                <w:szCs w:val="24"/>
              </w:rPr>
            </w:pPr>
            <w:r>
              <w:rPr>
                <w:rFonts w:ascii="Arial" w:hAnsi="Arial" w:cs="Arial"/>
                <w:szCs w:val="24"/>
              </w:rPr>
              <w:t xml:space="preserve">s potřebou </w:t>
            </w:r>
            <w:r w:rsidRPr="004E279C">
              <w:rPr>
                <w:rFonts w:ascii="Arial" w:hAnsi="Arial" w:cs="Arial"/>
                <w:szCs w:val="24"/>
              </w:rPr>
              <w:t>bytu vyhovujícího osobám s myopatií, svalovou dystrofií, těžší formou dětské mozkové obrny nebo jinou podobnou poruchou zdraví, kde se předpokládá, že většinu činností zajišťuje asistent</w:t>
            </w:r>
            <w:r>
              <w:rPr>
                <w:rFonts w:ascii="Arial" w:hAnsi="Arial" w:cs="Arial"/>
                <w:szCs w:val="24"/>
              </w:rPr>
              <w:t>,</w:t>
            </w:r>
          </w:p>
        </w:tc>
      </w:tr>
      <w:tr w:rsidR="00365479" w14:paraId="1FA9DFE9" w14:textId="77777777" w:rsidTr="00365479">
        <w:tc>
          <w:tcPr>
            <w:tcW w:w="318" w:type="dxa"/>
            <w:vAlign w:val="center"/>
          </w:tcPr>
          <w:p w14:paraId="1DEF9B2D" w14:textId="083A249C" w:rsidR="001F410E" w:rsidRDefault="001F410E" w:rsidP="00365479">
            <w:pPr>
              <w:spacing w:before="60" w:after="60"/>
              <w:ind w:left="-11" w:right="-10" w:hanging="101"/>
              <w:rPr>
                <w:rFonts w:ascii="Arial" w:hAnsi="Arial" w:cs="Arial"/>
                <w:szCs w:val="24"/>
              </w:rPr>
            </w:pPr>
            <w:r>
              <w:rPr>
                <w:rFonts w:ascii="Arial" w:hAnsi="Arial" w:cs="Arial"/>
                <w:szCs w:val="24"/>
              </w:rPr>
              <w:t>d)</w:t>
            </w:r>
          </w:p>
        </w:tc>
        <w:tc>
          <w:tcPr>
            <w:tcW w:w="577" w:type="dxa"/>
            <w:vAlign w:val="center"/>
          </w:tcPr>
          <w:p w14:paraId="0C20CB8B" w14:textId="0C3D1E1D" w:rsidR="001F410E" w:rsidRDefault="00567F77" w:rsidP="001D192C">
            <w:pPr>
              <w:spacing w:before="80" w:after="40"/>
              <w:jc w:val="center"/>
              <w:rPr>
                <w:rFonts w:ascii="Arial" w:hAnsi="Arial" w:cs="Arial"/>
                <w:szCs w:val="24"/>
              </w:rPr>
            </w:pPr>
            <w:sdt>
              <w:sdtPr>
                <w:rPr>
                  <w:rFonts w:ascii="Arial" w:hAnsi="Arial" w:cs="Arial"/>
                  <w:szCs w:val="24"/>
                  <w:shd w:val="clear" w:color="auto" w:fill="FFFFFF" w:themeFill="background1"/>
                </w:rPr>
                <w:id w:val="-105815031"/>
                <w14:checkbox>
                  <w14:checked w14:val="0"/>
                  <w14:checkedState w14:val="2612" w14:font="MS Gothic"/>
                  <w14:uncheckedState w14:val="2610" w14:font="MS Gothic"/>
                </w14:checkbox>
              </w:sdtPr>
              <w:sdtEndPr/>
              <w:sdtContent>
                <w:r w:rsidR="001F410E">
                  <w:rPr>
                    <w:rFonts w:ascii="MS Gothic" w:eastAsia="MS Gothic" w:hAnsi="MS Gothic" w:cs="Arial"/>
                    <w:szCs w:val="24"/>
                    <w:shd w:val="clear" w:color="auto" w:fill="FFFFFF" w:themeFill="background1"/>
                  </w:rPr>
                  <w:t>☐</w:t>
                </w:r>
              </w:sdtContent>
            </w:sdt>
          </w:p>
        </w:tc>
        <w:tc>
          <w:tcPr>
            <w:tcW w:w="7473" w:type="dxa"/>
            <w:vAlign w:val="center"/>
          </w:tcPr>
          <w:p w14:paraId="612D3DD4" w14:textId="632181FC" w:rsidR="001F410E" w:rsidRDefault="001F410E" w:rsidP="00365479">
            <w:pPr>
              <w:spacing w:before="160"/>
              <w:ind w:hanging="6"/>
              <w:jc w:val="both"/>
              <w:rPr>
                <w:rFonts w:ascii="Arial" w:hAnsi="Arial" w:cs="Arial"/>
                <w:szCs w:val="24"/>
              </w:rPr>
            </w:pPr>
            <w:r>
              <w:rPr>
                <w:rFonts w:ascii="Arial" w:hAnsi="Arial" w:cs="Arial"/>
                <w:szCs w:val="24"/>
              </w:rPr>
              <w:t xml:space="preserve">s potřebou bytu </w:t>
            </w:r>
            <w:r w:rsidRPr="00C92929">
              <w:rPr>
                <w:rFonts w:ascii="Arial" w:hAnsi="Arial" w:cs="Arial"/>
                <w:szCs w:val="24"/>
              </w:rPr>
              <w:t>vyhovujícího osobám s těžkým zrakovým postižením</w:t>
            </w:r>
            <w:r>
              <w:rPr>
                <w:rFonts w:ascii="Arial" w:hAnsi="Arial" w:cs="Arial"/>
                <w:szCs w:val="24"/>
              </w:rPr>
              <w:t>.</w:t>
            </w:r>
          </w:p>
        </w:tc>
      </w:tr>
    </w:tbl>
    <w:p w14:paraId="7ABEF615" w14:textId="11529D9E" w:rsidR="00961D9B" w:rsidRDefault="00961D9B" w:rsidP="00961D9B">
      <w:pPr>
        <w:spacing w:before="360" w:after="120"/>
        <w:rPr>
          <w:rFonts w:ascii="Arial" w:hAnsi="Arial" w:cs="Arial"/>
          <w:b/>
          <w:bCs/>
          <w:szCs w:val="24"/>
        </w:rPr>
      </w:pPr>
      <w:r>
        <w:rPr>
          <w:rFonts w:ascii="Arial" w:hAnsi="Arial" w:cs="Arial"/>
          <w:b/>
          <w:bCs/>
          <w:szCs w:val="24"/>
        </w:rPr>
        <w:t>1</w:t>
      </w:r>
      <w:r w:rsidR="001821E7">
        <w:rPr>
          <w:rFonts w:ascii="Arial" w:hAnsi="Arial" w:cs="Arial"/>
          <w:b/>
          <w:bCs/>
          <w:szCs w:val="24"/>
        </w:rPr>
        <w:t>1</w:t>
      </w:r>
      <w:r w:rsidRPr="00E477AF">
        <w:rPr>
          <w:rFonts w:ascii="Arial" w:hAnsi="Arial" w:cs="Arial"/>
          <w:b/>
          <w:bCs/>
          <w:szCs w:val="24"/>
        </w:rPr>
        <w:t xml:space="preserve"> Technicko-provozní charakteristiky bytu a budovy</w:t>
      </w:r>
    </w:p>
    <w:tbl>
      <w:tblPr>
        <w:tblStyle w:val="TableGrid5"/>
        <w:tblW w:w="4892" w:type="dxa"/>
        <w:tblLook w:val="04A0" w:firstRow="1" w:lastRow="0" w:firstColumn="1" w:lastColumn="0" w:noHBand="0" w:noVBand="1"/>
      </w:tblPr>
      <w:tblGrid>
        <w:gridCol w:w="2835"/>
        <w:gridCol w:w="1418"/>
        <w:gridCol w:w="639"/>
      </w:tblGrid>
      <w:tr w:rsidR="008A7D34" w:rsidRPr="00E477AF" w14:paraId="1451A229" w14:textId="77777777" w:rsidTr="00334C6B">
        <w:trPr>
          <w:trHeight w:val="516"/>
        </w:trPr>
        <w:tc>
          <w:tcPr>
            <w:tcW w:w="2835" w:type="dxa"/>
            <w:tcBorders>
              <w:right w:val="single" w:sz="4" w:space="0" w:color="auto"/>
            </w:tcBorders>
          </w:tcPr>
          <w:p w14:paraId="0AF382F0" w14:textId="77777777" w:rsidR="00961D9B" w:rsidRPr="00E477AF" w:rsidRDefault="00961D9B" w:rsidP="00864658">
            <w:pPr>
              <w:spacing w:before="120" w:after="120"/>
              <w:ind w:hanging="112"/>
              <w:rPr>
                <w:rFonts w:ascii="Arial" w:hAnsi="Arial" w:cs="Arial"/>
              </w:rPr>
            </w:pPr>
            <w:r>
              <w:rPr>
                <w:rFonts w:ascii="Arial" w:hAnsi="Arial" w:cs="Arial"/>
              </w:rPr>
              <w:t>a</w:t>
            </w:r>
            <w:r w:rsidRPr="00E477AF">
              <w:rPr>
                <w:rFonts w:ascii="Arial" w:hAnsi="Arial" w:cs="Arial"/>
              </w:rPr>
              <w:t xml:space="preserve">) </w:t>
            </w:r>
            <w:r>
              <w:rPr>
                <w:rFonts w:ascii="Arial" w:hAnsi="Arial" w:cs="Arial"/>
              </w:rPr>
              <w:t>podlahová plocha bytu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3AF2D5AE" w14:textId="77777777" w:rsidR="00961D9B" w:rsidRPr="00E477AF" w:rsidRDefault="00961D9B" w:rsidP="00CC0176">
            <w:pPr>
              <w:keepNext/>
              <w:spacing w:before="120" w:after="120"/>
              <w:rPr>
                <w:rFonts w:ascii="Arial" w:hAnsi="Arial" w:cs="Arial"/>
                <w:szCs w:val="24"/>
              </w:rPr>
            </w:pPr>
          </w:p>
        </w:tc>
        <w:tc>
          <w:tcPr>
            <w:tcW w:w="639" w:type="dxa"/>
            <w:tcBorders>
              <w:left w:val="single" w:sz="4" w:space="0" w:color="auto"/>
            </w:tcBorders>
          </w:tcPr>
          <w:p w14:paraId="10FC394C" w14:textId="77777777" w:rsidR="00961D9B" w:rsidRPr="00E477AF" w:rsidRDefault="00961D9B" w:rsidP="00CC0176">
            <w:pPr>
              <w:keepNext/>
              <w:spacing w:before="120" w:after="120"/>
              <w:rPr>
                <w:rFonts w:ascii="Arial" w:hAnsi="Arial" w:cs="Arial"/>
                <w:szCs w:val="24"/>
              </w:rPr>
            </w:pPr>
            <w:r>
              <w:rPr>
                <w:rFonts w:ascii="Arial" w:hAnsi="Arial" w:cs="Arial"/>
                <w:szCs w:val="24"/>
              </w:rPr>
              <w:t>m</w:t>
            </w:r>
            <w:r w:rsidRPr="00E477AF">
              <w:rPr>
                <w:rFonts w:ascii="Arial" w:hAnsi="Arial" w:cs="Arial"/>
                <w:szCs w:val="24"/>
                <w:vertAlign w:val="superscript"/>
              </w:rPr>
              <w:t>2</w:t>
            </w:r>
          </w:p>
        </w:tc>
      </w:tr>
    </w:tbl>
    <w:p w14:paraId="1C0FDA5F" w14:textId="77777777" w:rsidR="00961D9B" w:rsidRPr="00C0087E" w:rsidRDefault="00961D9B" w:rsidP="00CC0176">
      <w:pPr>
        <w:spacing w:after="0"/>
        <w:rPr>
          <w:rFonts w:ascii="Arial" w:hAnsi="Arial" w:cs="Arial"/>
          <w:b/>
          <w:bCs/>
          <w:sz w:val="10"/>
          <w:szCs w:val="10"/>
        </w:rPr>
      </w:pPr>
    </w:p>
    <w:tbl>
      <w:tblPr>
        <w:tblStyle w:val="TableGrid5"/>
        <w:tblW w:w="5671" w:type="dxa"/>
        <w:tblInd w:w="-5" w:type="dxa"/>
        <w:tblLook w:val="04A0" w:firstRow="1" w:lastRow="0" w:firstColumn="1" w:lastColumn="0" w:noHBand="0" w:noVBand="1"/>
      </w:tblPr>
      <w:tblGrid>
        <w:gridCol w:w="2835"/>
        <w:gridCol w:w="1418"/>
        <w:gridCol w:w="1418"/>
      </w:tblGrid>
      <w:tr w:rsidR="008A7D34" w:rsidRPr="00E477AF" w14:paraId="0F2E4CBC" w14:textId="77777777" w:rsidTr="00334C6B">
        <w:trPr>
          <w:trHeight w:val="516"/>
        </w:trPr>
        <w:tc>
          <w:tcPr>
            <w:tcW w:w="2835" w:type="dxa"/>
            <w:tcBorders>
              <w:right w:val="single" w:sz="4" w:space="0" w:color="auto"/>
            </w:tcBorders>
          </w:tcPr>
          <w:p w14:paraId="273921B1" w14:textId="77777777" w:rsidR="00961D9B" w:rsidRPr="00E477AF" w:rsidRDefault="00961D9B" w:rsidP="00864658">
            <w:pPr>
              <w:spacing w:before="120" w:after="120"/>
              <w:ind w:hanging="106"/>
              <w:rPr>
                <w:rFonts w:ascii="Arial" w:hAnsi="Arial" w:cs="Arial"/>
              </w:rPr>
            </w:pPr>
            <w:r>
              <w:rPr>
                <w:rFonts w:ascii="Arial" w:hAnsi="Arial" w:cs="Arial"/>
              </w:rPr>
              <w:t>b</w:t>
            </w:r>
            <w:r w:rsidRPr="00E477AF">
              <w:rPr>
                <w:rFonts w:ascii="Arial" w:hAnsi="Arial" w:cs="Arial"/>
              </w:rPr>
              <w:t xml:space="preserve">) </w:t>
            </w:r>
            <w:r>
              <w:rPr>
                <w:rFonts w:ascii="Arial" w:hAnsi="Arial" w:cs="Arial"/>
              </w:rPr>
              <w:t>z toho obytná plocha</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55CE3919" w14:textId="77777777" w:rsidR="00961D9B" w:rsidRPr="00E477AF" w:rsidRDefault="00961D9B" w:rsidP="00CC0176">
            <w:pPr>
              <w:keepNext/>
              <w:spacing w:before="120" w:after="120"/>
              <w:rPr>
                <w:rFonts w:ascii="Arial" w:hAnsi="Arial" w:cs="Arial"/>
                <w:szCs w:val="24"/>
              </w:rPr>
            </w:pPr>
          </w:p>
        </w:tc>
        <w:tc>
          <w:tcPr>
            <w:tcW w:w="1418" w:type="dxa"/>
            <w:tcBorders>
              <w:left w:val="single" w:sz="4" w:space="0" w:color="auto"/>
            </w:tcBorders>
          </w:tcPr>
          <w:p w14:paraId="63715DF4" w14:textId="77777777" w:rsidR="00961D9B" w:rsidRPr="00E477AF" w:rsidRDefault="00961D9B" w:rsidP="00CC0176">
            <w:pPr>
              <w:keepNext/>
              <w:spacing w:before="120" w:after="120"/>
              <w:rPr>
                <w:rFonts w:ascii="Arial" w:hAnsi="Arial" w:cs="Arial"/>
                <w:szCs w:val="24"/>
              </w:rPr>
            </w:pPr>
            <w:r>
              <w:rPr>
                <w:rFonts w:ascii="Arial" w:hAnsi="Arial" w:cs="Arial"/>
                <w:szCs w:val="24"/>
              </w:rPr>
              <w:t>m</w:t>
            </w:r>
            <w:r w:rsidRPr="00E477AF">
              <w:rPr>
                <w:rFonts w:ascii="Arial" w:hAnsi="Arial" w:cs="Arial"/>
                <w:szCs w:val="24"/>
                <w:vertAlign w:val="superscript"/>
              </w:rPr>
              <w:t>2</w:t>
            </w:r>
          </w:p>
        </w:tc>
      </w:tr>
    </w:tbl>
    <w:p w14:paraId="254657C4" w14:textId="6DDC8D6A" w:rsidR="00403ECE" w:rsidRPr="001D192C" w:rsidRDefault="00403ECE" w:rsidP="00E61194">
      <w:pPr>
        <w:spacing w:before="240" w:after="0"/>
        <w:rPr>
          <w:rFonts w:ascii="Arial" w:hAnsi="Arial" w:cs="Arial"/>
          <w:szCs w:val="24"/>
        </w:rPr>
      </w:pPr>
      <w:r w:rsidRPr="001D192C">
        <w:rPr>
          <w:rFonts w:ascii="Arial" w:hAnsi="Arial" w:cs="Arial"/>
          <w:szCs w:val="24"/>
        </w:rPr>
        <w:t>c) dispozice bytu</w:t>
      </w:r>
    </w:p>
    <w:tbl>
      <w:tblPr>
        <w:tblStyle w:val="TableGrid"/>
        <w:tblW w:w="0" w:type="auto"/>
        <w:tblLook w:val="04A0" w:firstRow="1" w:lastRow="0" w:firstColumn="1" w:lastColumn="0" w:noHBand="0" w:noVBand="1"/>
      </w:tblPr>
      <w:tblGrid>
        <w:gridCol w:w="2291"/>
        <w:gridCol w:w="2292"/>
        <w:gridCol w:w="1082"/>
        <w:gridCol w:w="1560"/>
      </w:tblGrid>
      <w:tr w:rsidR="00365479" w:rsidRPr="00E477AF" w14:paraId="66B5C952" w14:textId="0610B372" w:rsidTr="00BF63A2">
        <w:trPr>
          <w:trHeight w:val="1937"/>
        </w:trPr>
        <w:tc>
          <w:tcPr>
            <w:tcW w:w="2291" w:type="dxa"/>
            <w:vMerge w:val="restart"/>
            <w:vAlign w:val="center"/>
          </w:tcPr>
          <w:p w14:paraId="66159CF5" w14:textId="1A0AFC32" w:rsidR="002E71CA" w:rsidRPr="004A4F5B" w:rsidRDefault="00567F77" w:rsidP="00BF63A2">
            <w:pPr>
              <w:spacing w:before="120" w:after="120"/>
              <w:ind w:hanging="113"/>
              <w:rPr>
                <w:rFonts w:ascii="Arial" w:hAnsi="Arial" w:cs="Arial"/>
                <w:b/>
                <w:bCs/>
                <w:szCs w:val="24"/>
              </w:rPr>
            </w:pPr>
            <w:sdt>
              <w:sdtPr>
                <w:rPr>
                  <w:rFonts w:ascii="Arial" w:hAnsi="Arial" w:cs="Arial"/>
                  <w:szCs w:val="24"/>
                  <w:shd w:val="clear" w:color="auto" w:fill="FFFFFF" w:themeFill="background1"/>
                </w:rPr>
                <w:id w:val="1521823649"/>
                <w14:checkbox>
                  <w14:checked w14:val="0"/>
                  <w14:checkedState w14:val="2612" w14:font="MS Gothic"/>
                  <w14:uncheckedState w14:val="2610" w14:font="MS Gothic"/>
                </w14:checkbox>
              </w:sdtPr>
              <w:sdtEndPr/>
              <w:sdtContent>
                <w:r w:rsidR="00616C82">
                  <w:rPr>
                    <w:rFonts w:ascii="MS Gothic" w:eastAsia="MS Gothic" w:hAnsi="MS Gothic" w:cs="Arial"/>
                    <w:szCs w:val="24"/>
                    <w:shd w:val="clear" w:color="auto" w:fill="FFFFFF" w:themeFill="background1"/>
                  </w:rPr>
                  <w:t>☐</w:t>
                </w:r>
              </w:sdtContent>
            </w:sdt>
            <w:r w:rsidR="002E71CA" w:rsidRPr="004A4F5B">
              <w:rPr>
                <w:rFonts w:ascii="Arial" w:hAnsi="Arial" w:cs="Arial"/>
                <w:szCs w:val="24"/>
              </w:rPr>
              <w:t xml:space="preserve"> 1+kk</w:t>
            </w:r>
          </w:p>
          <w:p w14:paraId="6633618E" w14:textId="530246C2" w:rsidR="002E71CA" w:rsidRPr="004A4F5B" w:rsidRDefault="00567F77" w:rsidP="00BF63A2">
            <w:pPr>
              <w:spacing w:before="120" w:after="120"/>
              <w:ind w:hanging="113"/>
              <w:rPr>
                <w:rFonts w:ascii="Arial" w:hAnsi="Arial" w:cs="Arial"/>
                <w:szCs w:val="24"/>
              </w:rPr>
            </w:pPr>
            <w:sdt>
              <w:sdtPr>
                <w:rPr>
                  <w:rFonts w:ascii="Arial" w:hAnsi="Arial" w:cs="Arial"/>
                  <w:szCs w:val="24"/>
                  <w:shd w:val="clear" w:color="auto" w:fill="FFFFFF" w:themeFill="background1"/>
                </w:rPr>
                <w:id w:val="-1900269365"/>
                <w14:checkbox>
                  <w14:checked w14:val="0"/>
                  <w14:checkedState w14:val="2612" w14:font="MS Gothic"/>
                  <w14:uncheckedState w14:val="2610" w14:font="MS Gothic"/>
                </w14:checkbox>
              </w:sdtPr>
              <w:sdtEndPr/>
              <w:sdtContent>
                <w:r w:rsidR="00616C82">
                  <w:rPr>
                    <w:rFonts w:ascii="MS Gothic" w:eastAsia="MS Gothic" w:hAnsi="MS Gothic" w:cs="Arial"/>
                    <w:szCs w:val="24"/>
                    <w:shd w:val="clear" w:color="auto" w:fill="FFFFFF" w:themeFill="background1"/>
                  </w:rPr>
                  <w:t>☐</w:t>
                </w:r>
              </w:sdtContent>
            </w:sdt>
            <w:r w:rsidR="002E71CA" w:rsidRPr="004A4F5B">
              <w:rPr>
                <w:rFonts w:ascii="Arial" w:hAnsi="Arial" w:cs="Arial"/>
                <w:szCs w:val="24"/>
              </w:rPr>
              <w:t xml:space="preserve"> 1+1</w:t>
            </w:r>
          </w:p>
          <w:p w14:paraId="1F3F6CB8" w14:textId="28056E4D" w:rsidR="002E71CA" w:rsidRPr="004A4F5B" w:rsidRDefault="00567F77" w:rsidP="00BF63A2">
            <w:pPr>
              <w:spacing w:before="120" w:after="120"/>
              <w:ind w:hanging="113"/>
              <w:rPr>
                <w:rFonts w:ascii="Arial" w:hAnsi="Arial" w:cs="Arial"/>
                <w:szCs w:val="24"/>
              </w:rPr>
            </w:pPr>
            <w:sdt>
              <w:sdtPr>
                <w:rPr>
                  <w:rFonts w:ascii="Arial" w:hAnsi="Arial" w:cs="Arial"/>
                  <w:szCs w:val="24"/>
                  <w:shd w:val="clear" w:color="auto" w:fill="FFFFFF" w:themeFill="background1"/>
                </w:rPr>
                <w:id w:val="588430504"/>
                <w14:checkbox>
                  <w14:checked w14:val="0"/>
                  <w14:checkedState w14:val="2612" w14:font="MS Gothic"/>
                  <w14:uncheckedState w14:val="2610" w14:font="MS Gothic"/>
                </w14:checkbox>
              </w:sdtPr>
              <w:sdtEndPr/>
              <w:sdtContent>
                <w:r w:rsidR="00616C82">
                  <w:rPr>
                    <w:rFonts w:ascii="MS Gothic" w:eastAsia="MS Gothic" w:hAnsi="MS Gothic" w:cs="Arial"/>
                    <w:szCs w:val="24"/>
                    <w:shd w:val="clear" w:color="auto" w:fill="FFFFFF" w:themeFill="background1"/>
                  </w:rPr>
                  <w:t>☐</w:t>
                </w:r>
              </w:sdtContent>
            </w:sdt>
            <w:r w:rsidR="002E71CA" w:rsidRPr="004A4F5B">
              <w:rPr>
                <w:rFonts w:ascii="Arial" w:hAnsi="Arial" w:cs="Arial"/>
                <w:szCs w:val="24"/>
              </w:rPr>
              <w:t xml:space="preserve"> 2+kk </w:t>
            </w:r>
          </w:p>
          <w:p w14:paraId="2069B757" w14:textId="52A11345" w:rsidR="002E71CA" w:rsidRPr="004A4F5B" w:rsidRDefault="00567F77" w:rsidP="00BF63A2">
            <w:pPr>
              <w:spacing w:before="120" w:after="120"/>
              <w:ind w:hanging="113"/>
              <w:rPr>
                <w:rFonts w:ascii="Arial" w:hAnsi="Arial" w:cs="Arial"/>
                <w:szCs w:val="24"/>
              </w:rPr>
            </w:pPr>
            <w:sdt>
              <w:sdtPr>
                <w:rPr>
                  <w:rFonts w:ascii="Arial" w:hAnsi="Arial" w:cs="Arial"/>
                  <w:szCs w:val="24"/>
                  <w:shd w:val="clear" w:color="auto" w:fill="FFFFFF" w:themeFill="background1"/>
                </w:rPr>
                <w:id w:val="2106927841"/>
                <w14:checkbox>
                  <w14:checked w14:val="0"/>
                  <w14:checkedState w14:val="2612" w14:font="MS Gothic"/>
                  <w14:uncheckedState w14:val="2610" w14:font="MS Gothic"/>
                </w14:checkbox>
              </w:sdtPr>
              <w:sdtEndPr/>
              <w:sdtContent>
                <w:r w:rsidR="00616C82">
                  <w:rPr>
                    <w:rFonts w:ascii="MS Gothic" w:eastAsia="MS Gothic" w:hAnsi="MS Gothic" w:cs="Arial"/>
                    <w:szCs w:val="24"/>
                    <w:shd w:val="clear" w:color="auto" w:fill="FFFFFF" w:themeFill="background1"/>
                  </w:rPr>
                  <w:t>☐</w:t>
                </w:r>
              </w:sdtContent>
            </w:sdt>
            <w:r w:rsidR="002E71CA" w:rsidRPr="004A4F5B">
              <w:rPr>
                <w:rFonts w:ascii="Arial" w:hAnsi="Arial" w:cs="Arial"/>
                <w:szCs w:val="24"/>
              </w:rPr>
              <w:t xml:space="preserve"> 2+1 </w:t>
            </w:r>
          </w:p>
          <w:p w14:paraId="7CC4A3E2" w14:textId="475E57AC" w:rsidR="002E71CA" w:rsidRPr="004A4F5B" w:rsidRDefault="00567F77" w:rsidP="00BF63A2">
            <w:pPr>
              <w:spacing w:before="120" w:after="120"/>
              <w:ind w:hanging="113"/>
              <w:rPr>
                <w:rFonts w:ascii="Arial" w:hAnsi="Arial" w:cs="Arial"/>
                <w:szCs w:val="24"/>
              </w:rPr>
            </w:pPr>
            <w:sdt>
              <w:sdtPr>
                <w:rPr>
                  <w:rFonts w:ascii="Arial" w:hAnsi="Arial" w:cs="Arial"/>
                  <w:szCs w:val="24"/>
                  <w:shd w:val="clear" w:color="auto" w:fill="FFFFFF" w:themeFill="background1"/>
                </w:rPr>
                <w:id w:val="-1586526029"/>
                <w14:checkbox>
                  <w14:checked w14:val="0"/>
                  <w14:checkedState w14:val="2612" w14:font="MS Gothic"/>
                  <w14:uncheckedState w14:val="2610" w14:font="MS Gothic"/>
                </w14:checkbox>
              </w:sdtPr>
              <w:sdtEndPr/>
              <w:sdtContent>
                <w:r w:rsidR="00616C82">
                  <w:rPr>
                    <w:rFonts w:ascii="MS Gothic" w:eastAsia="MS Gothic" w:hAnsi="MS Gothic" w:cs="Arial"/>
                    <w:szCs w:val="24"/>
                    <w:shd w:val="clear" w:color="auto" w:fill="FFFFFF" w:themeFill="background1"/>
                  </w:rPr>
                  <w:t>☐</w:t>
                </w:r>
              </w:sdtContent>
            </w:sdt>
            <w:r w:rsidR="002E71CA" w:rsidRPr="004A4F5B">
              <w:rPr>
                <w:rFonts w:ascii="Arial" w:hAnsi="Arial" w:cs="Arial"/>
                <w:szCs w:val="24"/>
              </w:rPr>
              <w:t xml:space="preserve"> 3+kk </w:t>
            </w:r>
          </w:p>
        </w:tc>
        <w:tc>
          <w:tcPr>
            <w:tcW w:w="2292" w:type="dxa"/>
            <w:vMerge w:val="restart"/>
            <w:vAlign w:val="center"/>
          </w:tcPr>
          <w:p w14:paraId="536F506C" w14:textId="1727BE0A" w:rsidR="002E71CA" w:rsidRPr="004A4F5B" w:rsidRDefault="00567F77" w:rsidP="00BF63A2">
            <w:pPr>
              <w:spacing w:before="120" w:after="120"/>
              <w:ind w:hanging="113"/>
              <w:rPr>
                <w:rFonts w:ascii="Arial" w:hAnsi="Arial" w:cs="Arial"/>
                <w:b/>
                <w:bCs/>
                <w:szCs w:val="24"/>
              </w:rPr>
            </w:pPr>
            <w:sdt>
              <w:sdtPr>
                <w:rPr>
                  <w:rFonts w:ascii="Arial" w:hAnsi="Arial" w:cs="Arial"/>
                  <w:szCs w:val="24"/>
                  <w:shd w:val="clear" w:color="auto" w:fill="FFFFFF" w:themeFill="background1"/>
                </w:rPr>
                <w:id w:val="-1498725854"/>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2E71CA" w:rsidRPr="004A4F5B">
              <w:rPr>
                <w:rFonts w:ascii="Arial" w:hAnsi="Arial" w:cs="Arial"/>
                <w:szCs w:val="24"/>
              </w:rPr>
              <w:t xml:space="preserve"> 3+1</w:t>
            </w:r>
          </w:p>
          <w:p w14:paraId="706D2CDA" w14:textId="43A1828C" w:rsidR="002E71CA" w:rsidRPr="004A4F5B" w:rsidRDefault="00567F77" w:rsidP="00BF63A2">
            <w:pPr>
              <w:spacing w:before="120" w:after="120"/>
              <w:ind w:hanging="113"/>
              <w:rPr>
                <w:rFonts w:ascii="Arial" w:hAnsi="Arial" w:cs="Arial"/>
                <w:szCs w:val="24"/>
              </w:rPr>
            </w:pPr>
            <w:sdt>
              <w:sdtPr>
                <w:rPr>
                  <w:rFonts w:ascii="Arial" w:hAnsi="Arial" w:cs="Arial"/>
                  <w:szCs w:val="24"/>
                  <w:shd w:val="clear" w:color="auto" w:fill="FFFFFF" w:themeFill="background1"/>
                </w:rPr>
                <w:id w:val="1592358766"/>
                <w14:checkbox>
                  <w14:checked w14:val="0"/>
                  <w14:checkedState w14:val="2612" w14:font="MS Gothic"/>
                  <w14:uncheckedState w14:val="2610" w14:font="MS Gothic"/>
                </w14:checkbox>
              </w:sdtPr>
              <w:sdtEndPr/>
              <w:sdtContent>
                <w:r w:rsidR="00CC0176">
                  <w:rPr>
                    <w:rFonts w:ascii="MS Gothic" w:eastAsia="MS Gothic" w:hAnsi="MS Gothic" w:cs="Arial"/>
                    <w:szCs w:val="24"/>
                    <w:shd w:val="clear" w:color="auto" w:fill="FFFFFF" w:themeFill="background1"/>
                  </w:rPr>
                  <w:t>☐</w:t>
                </w:r>
              </w:sdtContent>
            </w:sdt>
            <w:r w:rsidR="002E71CA" w:rsidRPr="004A4F5B">
              <w:rPr>
                <w:rFonts w:ascii="Arial" w:hAnsi="Arial" w:cs="Arial"/>
                <w:szCs w:val="24"/>
              </w:rPr>
              <w:t xml:space="preserve"> 4+kk</w:t>
            </w:r>
          </w:p>
          <w:p w14:paraId="275E9D6F" w14:textId="20D26611" w:rsidR="002E71CA" w:rsidRPr="004A4F5B" w:rsidRDefault="00567F77" w:rsidP="00BF63A2">
            <w:pPr>
              <w:spacing w:before="120" w:after="120"/>
              <w:ind w:hanging="113"/>
              <w:rPr>
                <w:rFonts w:ascii="Arial" w:hAnsi="Arial" w:cs="Arial"/>
                <w:szCs w:val="24"/>
              </w:rPr>
            </w:pPr>
            <w:sdt>
              <w:sdtPr>
                <w:rPr>
                  <w:rFonts w:ascii="Arial" w:hAnsi="Arial" w:cs="Arial"/>
                  <w:szCs w:val="24"/>
                  <w:shd w:val="clear" w:color="auto" w:fill="FFFFFF" w:themeFill="background1"/>
                </w:rPr>
                <w:id w:val="28767417"/>
                <w14:checkbox>
                  <w14:checked w14:val="0"/>
                  <w14:checkedState w14:val="2612" w14:font="MS Gothic"/>
                  <w14:uncheckedState w14:val="2610" w14:font="MS Gothic"/>
                </w14:checkbox>
              </w:sdtPr>
              <w:sdtEndPr/>
              <w:sdtContent>
                <w:r w:rsidR="004A4F5B">
                  <w:rPr>
                    <w:rFonts w:ascii="MS Gothic" w:eastAsia="MS Gothic" w:hAnsi="MS Gothic" w:cs="Arial"/>
                    <w:szCs w:val="24"/>
                    <w:shd w:val="clear" w:color="auto" w:fill="FFFFFF" w:themeFill="background1"/>
                  </w:rPr>
                  <w:t>☐</w:t>
                </w:r>
              </w:sdtContent>
            </w:sdt>
            <w:r w:rsidR="002E71CA" w:rsidRPr="004A4F5B">
              <w:rPr>
                <w:rFonts w:ascii="Arial" w:hAnsi="Arial" w:cs="Arial"/>
                <w:szCs w:val="24"/>
              </w:rPr>
              <w:t xml:space="preserve"> 4+1 </w:t>
            </w:r>
          </w:p>
          <w:p w14:paraId="73CA76ED" w14:textId="46FBEB65" w:rsidR="002E71CA" w:rsidRPr="004A4F5B" w:rsidRDefault="00567F77" w:rsidP="00BF63A2">
            <w:pPr>
              <w:spacing w:before="120" w:after="120"/>
              <w:ind w:hanging="113"/>
              <w:rPr>
                <w:rFonts w:ascii="Arial" w:hAnsi="Arial" w:cs="Arial"/>
                <w:szCs w:val="24"/>
              </w:rPr>
            </w:pPr>
            <w:sdt>
              <w:sdtPr>
                <w:rPr>
                  <w:rFonts w:ascii="Arial" w:hAnsi="Arial" w:cs="Arial"/>
                  <w:szCs w:val="24"/>
                  <w:shd w:val="clear" w:color="auto" w:fill="FFFFFF" w:themeFill="background1"/>
                </w:rPr>
                <w:id w:val="-1098252482"/>
                <w14:checkbox>
                  <w14:checked w14:val="0"/>
                  <w14:checkedState w14:val="2612" w14:font="MS Gothic"/>
                  <w14:uncheckedState w14:val="2610" w14:font="MS Gothic"/>
                </w14:checkbox>
              </w:sdtPr>
              <w:sdtEndPr/>
              <w:sdtContent>
                <w:r w:rsidR="004A4F5B">
                  <w:rPr>
                    <w:rFonts w:ascii="MS Gothic" w:eastAsia="MS Gothic" w:hAnsi="MS Gothic" w:cs="Arial"/>
                    <w:szCs w:val="24"/>
                    <w:shd w:val="clear" w:color="auto" w:fill="FFFFFF" w:themeFill="background1"/>
                  </w:rPr>
                  <w:t>☐</w:t>
                </w:r>
              </w:sdtContent>
            </w:sdt>
            <w:r w:rsidR="002E71CA" w:rsidRPr="004A4F5B">
              <w:rPr>
                <w:rFonts w:ascii="Arial" w:hAnsi="Arial" w:cs="Arial"/>
                <w:szCs w:val="24"/>
              </w:rPr>
              <w:t xml:space="preserve"> 5+1 </w:t>
            </w:r>
          </w:p>
          <w:p w14:paraId="1ED01947" w14:textId="133C301D" w:rsidR="002E71CA" w:rsidRPr="004A4F5B" w:rsidRDefault="00567F77" w:rsidP="00BF63A2">
            <w:pPr>
              <w:spacing w:before="120" w:after="120"/>
              <w:ind w:hanging="113"/>
              <w:rPr>
                <w:rFonts w:ascii="Arial" w:hAnsi="Arial" w:cs="Arial"/>
                <w:szCs w:val="24"/>
              </w:rPr>
            </w:pPr>
            <w:sdt>
              <w:sdtPr>
                <w:rPr>
                  <w:rFonts w:ascii="Arial" w:hAnsi="Arial" w:cs="Arial"/>
                  <w:szCs w:val="24"/>
                  <w:shd w:val="clear" w:color="auto" w:fill="FFFFFF" w:themeFill="background1"/>
                </w:rPr>
                <w:id w:val="1260877141"/>
                <w14:checkbox>
                  <w14:checked w14:val="0"/>
                  <w14:checkedState w14:val="2612" w14:font="MS Gothic"/>
                  <w14:uncheckedState w14:val="2610" w14:font="MS Gothic"/>
                </w14:checkbox>
              </w:sdtPr>
              <w:sdtEndPr/>
              <w:sdtContent>
                <w:r w:rsidR="00616C82">
                  <w:rPr>
                    <w:rFonts w:ascii="MS Gothic" w:eastAsia="MS Gothic" w:hAnsi="MS Gothic" w:cs="Arial"/>
                    <w:szCs w:val="24"/>
                    <w:shd w:val="clear" w:color="auto" w:fill="FFFFFF" w:themeFill="background1"/>
                  </w:rPr>
                  <w:t>☐</w:t>
                </w:r>
              </w:sdtContent>
            </w:sdt>
            <w:r w:rsidR="002E71CA" w:rsidRPr="004A4F5B">
              <w:rPr>
                <w:rFonts w:ascii="Arial" w:hAnsi="Arial" w:cs="Arial"/>
                <w:szCs w:val="24"/>
              </w:rPr>
              <w:t xml:space="preserve"> 6+1</w:t>
            </w:r>
          </w:p>
        </w:tc>
        <w:tc>
          <w:tcPr>
            <w:tcW w:w="1082" w:type="dxa"/>
            <w:vMerge w:val="restart"/>
            <w:vAlign w:val="center"/>
          </w:tcPr>
          <w:p w14:paraId="274524FB" w14:textId="79732202" w:rsidR="002E71CA" w:rsidRPr="004A4F5B" w:rsidRDefault="00567F77" w:rsidP="00BF63A2">
            <w:pPr>
              <w:spacing w:before="120" w:after="120"/>
              <w:ind w:hanging="113"/>
              <w:rPr>
                <w:rFonts w:ascii="Arial" w:hAnsi="Arial" w:cs="Arial"/>
                <w:szCs w:val="24"/>
              </w:rPr>
            </w:pPr>
            <w:sdt>
              <w:sdtPr>
                <w:rPr>
                  <w:rFonts w:ascii="Arial" w:hAnsi="Arial" w:cs="Arial"/>
                  <w:szCs w:val="24"/>
                  <w:shd w:val="clear" w:color="auto" w:fill="FFFFFF" w:themeFill="background1"/>
                </w:rPr>
                <w:id w:val="-524952529"/>
                <w14:checkbox>
                  <w14:checked w14:val="0"/>
                  <w14:checkedState w14:val="2612" w14:font="MS Gothic"/>
                  <w14:uncheckedState w14:val="2610" w14:font="MS Gothic"/>
                </w14:checkbox>
              </w:sdtPr>
              <w:sdtEndPr/>
              <w:sdtContent>
                <w:r w:rsidR="002E71CA" w:rsidRPr="004A4F5B">
                  <w:rPr>
                    <w:rFonts w:ascii="Segoe UI Symbol" w:eastAsia="MS Gothic" w:hAnsi="Segoe UI Symbol" w:cs="Segoe UI Symbol"/>
                    <w:szCs w:val="24"/>
                    <w:shd w:val="clear" w:color="auto" w:fill="FFFFFF" w:themeFill="background1"/>
                  </w:rPr>
                  <w:t>☐</w:t>
                </w:r>
              </w:sdtContent>
            </w:sdt>
            <w:r w:rsidR="002E71CA" w:rsidRPr="004A4F5B">
              <w:rPr>
                <w:rFonts w:ascii="Arial" w:hAnsi="Arial" w:cs="Arial"/>
                <w:szCs w:val="24"/>
              </w:rPr>
              <w:t xml:space="preserve"> 7+1</w:t>
            </w:r>
          </w:p>
          <w:p w14:paraId="31ADDD0B" w14:textId="22297DF2" w:rsidR="002E71CA" w:rsidRPr="004A4F5B" w:rsidRDefault="00567F77" w:rsidP="00BF63A2">
            <w:pPr>
              <w:spacing w:before="120" w:after="120"/>
              <w:ind w:hanging="113"/>
              <w:rPr>
                <w:rFonts w:ascii="Arial" w:hAnsi="Arial" w:cs="Arial"/>
                <w:szCs w:val="24"/>
              </w:rPr>
            </w:pPr>
            <w:sdt>
              <w:sdtPr>
                <w:rPr>
                  <w:rFonts w:ascii="Arial" w:hAnsi="Arial" w:cs="Arial"/>
                  <w:szCs w:val="24"/>
                  <w:shd w:val="clear" w:color="auto" w:fill="FFFFFF" w:themeFill="background1"/>
                </w:rPr>
                <w:id w:val="1832092966"/>
                <w14:checkbox>
                  <w14:checked w14:val="0"/>
                  <w14:checkedState w14:val="2612" w14:font="MS Gothic"/>
                  <w14:uncheckedState w14:val="2610" w14:font="MS Gothic"/>
                </w14:checkbox>
              </w:sdtPr>
              <w:sdtEndPr/>
              <w:sdtContent>
                <w:r w:rsidR="002E71CA" w:rsidRPr="004A4F5B">
                  <w:rPr>
                    <w:rFonts w:ascii="Segoe UI Symbol" w:eastAsia="MS Gothic" w:hAnsi="Segoe UI Symbol" w:cs="Segoe UI Symbol"/>
                    <w:szCs w:val="24"/>
                    <w:shd w:val="clear" w:color="auto" w:fill="FFFFFF" w:themeFill="background1"/>
                  </w:rPr>
                  <w:t>☐</w:t>
                </w:r>
              </w:sdtContent>
            </w:sdt>
            <w:r w:rsidR="002E71CA" w:rsidRPr="004A4F5B">
              <w:rPr>
                <w:rFonts w:ascii="Arial" w:hAnsi="Arial" w:cs="Arial"/>
                <w:szCs w:val="24"/>
              </w:rPr>
              <w:t xml:space="preserve"> 8+1</w:t>
            </w:r>
          </w:p>
          <w:p w14:paraId="77F3850C" w14:textId="1406FF3C" w:rsidR="002E71CA" w:rsidRPr="004A4F5B" w:rsidRDefault="00567F77" w:rsidP="00BF63A2">
            <w:pPr>
              <w:spacing w:before="120" w:after="120"/>
              <w:ind w:hanging="113"/>
              <w:rPr>
                <w:rFonts w:ascii="Arial" w:hAnsi="Arial" w:cs="Arial"/>
                <w:szCs w:val="24"/>
              </w:rPr>
            </w:pPr>
            <w:sdt>
              <w:sdtPr>
                <w:rPr>
                  <w:rFonts w:ascii="Arial" w:hAnsi="Arial" w:cs="Arial"/>
                  <w:szCs w:val="24"/>
                  <w:shd w:val="clear" w:color="auto" w:fill="FFFFFF" w:themeFill="background1"/>
                </w:rPr>
                <w:id w:val="-1530784212"/>
                <w14:checkbox>
                  <w14:checked w14:val="0"/>
                  <w14:checkedState w14:val="2612" w14:font="MS Gothic"/>
                  <w14:uncheckedState w14:val="2610" w14:font="MS Gothic"/>
                </w14:checkbox>
              </w:sdtPr>
              <w:sdtEndPr/>
              <w:sdtContent>
                <w:r w:rsidR="002E71CA" w:rsidRPr="004A4F5B">
                  <w:rPr>
                    <w:rFonts w:ascii="Segoe UI Symbol" w:eastAsia="MS Gothic" w:hAnsi="Segoe UI Symbol" w:cs="Segoe UI Symbol"/>
                    <w:szCs w:val="24"/>
                    <w:shd w:val="clear" w:color="auto" w:fill="FFFFFF" w:themeFill="background1"/>
                  </w:rPr>
                  <w:t>☐</w:t>
                </w:r>
              </w:sdtContent>
            </w:sdt>
            <w:r w:rsidR="002E71CA" w:rsidRPr="004A4F5B">
              <w:rPr>
                <w:rFonts w:ascii="Arial" w:hAnsi="Arial" w:cs="Arial"/>
                <w:szCs w:val="24"/>
              </w:rPr>
              <w:t xml:space="preserve"> 9+1</w:t>
            </w:r>
          </w:p>
          <w:p w14:paraId="4FAE8239" w14:textId="6B7A59BE" w:rsidR="002E71CA" w:rsidRPr="004A4F5B" w:rsidRDefault="00567F77" w:rsidP="00BF63A2">
            <w:pPr>
              <w:spacing w:before="120" w:after="120"/>
              <w:ind w:hanging="113"/>
              <w:rPr>
                <w:rFonts w:ascii="Arial" w:hAnsi="Arial" w:cs="Arial"/>
                <w:szCs w:val="24"/>
              </w:rPr>
            </w:pPr>
            <w:sdt>
              <w:sdtPr>
                <w:rPr>
                  <w:rFonts w:ascii="Arial" w:hAnsi="Arial" w:cs="Arial"/>
                  <w:szCs w:val="24"/>
                  <w:shd w:val="clear" w:color="auto" w:fill="FFFFFF" w:themeFill="background1"/>
                </w:rPr>
                <w:id w:val="-1453705376"/>
                <w14:checkbox>
                  <w14:checked w14:val="0"/>
                  <w14:checkedState w14:val="2612" w14:font="MS Gothic"/>
                  <w14:uncheckedState w14:val="2610" w14:font="MS Gothic"/>
                </w14:checkbox>
              </w:sdtPr>
              <w:sdtEndPr/>
              <w:sdtContent>
                <w:r w:rsidR="002E71CA" w:rsidRPr="004A4F5B">
                  <w:rPr>
                    <w:rFonts w:ascii="Segoe UI Symbol" w:eastAsia="MS Gothic" w:hAnsi="Segoe UI Symbol" w:cs="Segoe UI Symbol"/>
                    <w:szCs w:val="24"/>
                    <w:shd w:val="clear" w:color="auto" w:fill="FFFFFF" w:themeFill="background1"/>
                  </w:rPr>
                  <w:t>☐</w:t>
                </w:r>
              </w:sdtContent>
            </w:sdt>
            <w:r w:rsidR="002E71CA" w:rsidRPr="004A4F5B">
              <w:rPr>
                <w:rFonts w:ascii="Arial" w:hAnsi="Arial" w:cs="Arial"/>
                <w:szCs w:val="24"/>
              </w:rPr>
              <w:t xml:space="preserve"> 10+1</w:t>
            </w:r>
          </w:p>
          <w:p w14:paraId="30667C28" w14:textId="103D238E" w:rsidR="002E71CA" w:rsidRPr="004A4F5B" w:rsidRDefault="00567F77" w:rsidP="00BF63A2">
            <w:pPr>
              <w:spacing w:before="120" w:after="120"/>
              <w:ind w:hanging="113"/>
              <w:rPr>
                <w:rFonts w:ascii="Arial" w:hAnsi="Arial" w:cs="Arial"/>
                <w:szCs w:val="24"/>
              </w:rPr>
            </w:pPr>
            <w:sdt>
              <w:sdtPr>
                <w:rPr>
                  <w:rFonts w:ascii="Arial" w:hAnsi="Arial" w:cs="Arial"/>
                  <w:szCs w:val="24"/>
                  <w:shd w:val="clear" w:color="auto" w:fill="FFFFFF" w:themeFill="background1"/>
                </w:rPr>
                <w:id w:val="-1120535834"/>
                <w14:checkbox>
                  <w14:checked w14:val="0"/>
                  <w14:checkedState w14:val="2612" w14:font="MS Gothic"/>
                  <w14:uncheckedState w14:val="2610" w14:font="MS Gothic"/>
                </w14:checkbox>
              </w:sdtPr>
              <w:sdtEndPr/>
              <w:sdtContent>
                <w:r w:rsidR="002E71CA" w:rsidRPr="004A4F5B">
                  <w:rPr>
                    <w:rFonts w:ascii="Segoe UI Symbol" w:eastAsia="MS Gothic" w:hAnsi="Segoe UI Symbol" w:cs="Segoe UI Symbol"/>
                    <w:szCs w:val="24"/>
                    <w:shd w:val="clear" w:color="auto" w:fill="FFFFFF" w:themeFill="background1"/>
                  </w:rPr>
                  <w:t>☐</w:t>
                </w:r>
              </w:sdtContent>
            </w:sdt>
            <w:r w:rsidR="002E71CA" w:rsidRPr="004A4F5B">
              <w:rPr>
                <w:rFonts w:ascii="Arial" w:hAnsi="Arial" w:cs="Arial"/>
                <w:szCs w:val="24"/>
              </w:rPr>
              <w:t xml:space="preserve"> </w:t>
            </w:r>
            <w:r w:rsidR="002A1BB4" w:rsidRPr="004A4F5B">
              <w:rPr>
                <w:rFonts w:ascii="Arial" w:hAnsi="Arial" w:cs="Arial"/>
                <w:szCs w:val="24"/>
              </w:rPr>
              <w:t>j</w:t>
            </w:r>
            <w:r w:rsidR="002E71CA" w:rsidRPr="004A4F5B">
              <w:rPr>
                <w:rFonts w:ascii="Arial" w:hAnsi="Arial" w:cs="Arial"/>
                <w:szCs w:val="24"/>
              </w:rPr>
              <w:t>in</w:t>
            </w:r>
            <w:r w:rsidR="002A1BB4" w:rsidRPr="004A4F5B">
              <w:rPr>
                <w:rFonts w:ascii="Arial" w:hAnsi="Arial" w:cs="Arial"/>
                <w:szCs w:val="24"/>
              </w:rPr>
              <w:t>á</w:t>
            </w:r>
          </w:p>
        </w:tc>
        <w:tc>
          <w:tcPr>
            <w:tcW w:w="1560" w:type="dxa"/>
            <w:tcBorders>
              <w:bottom w:val="single" w:sz="4" w:space="0" w:color="auto"/>
            </w:tcBorders>
          </w:tcPr>
          <w:p w14:paraId="49C0DC11" w14:textId="77777777" w:rsidR="002E71CA" w:rsidRPr="00E477AF" w:rsidRDefault="002E71CA" w:rsidP="00BF63A2">
            <w:pPr>
              <w:spacing w:before="120" w:after="120"/>
              <w:ind w:hanging="113"/>
              <w:rPr>
                <w:rFonts w:ascii="Arial" w:hAnsi="Arial" w:cs="Arial"/>
                <w:szCs w:val="24"/>
                <w:shd w:val="clear" w:color="auto" w:fill="FFFFFF" w:themeFill="background1"/>
              </w:rPr>
            </w:pPr>
          </w:p>
        </w:tc>
      </w:tr>
      <w:tr w:rsidR="00B867CE" w:rsidRPr="00E477AF" w14:paraId="2F1C0139" w14:textId="77777777" w:rsidTr="00BF63A2">
        <w:trPr>
          <w:trHeight w:val="281"/>
        </w:trPr>
        <w:tc>
          <w:tcPr>
            <w:tcW w:w="2291" w:type="dxa"/>
            <w:vMerge/>
          </w:tcPr>
          <w:p w14:paraId="16C6304B" w14:textId="77777777" w:rsidR="002E71CA" w:rsidRPr="00E477AF" w:rsidRDefault="002E71CA" w:rsidP="00685096">
            <w:pPr>
              <w:spacing w:before="120" w:after="120"/>
              <w:rPr>
                <w:rFonts w:ascii="Arial" w:hAnsi="Arial" w:cs="Arial"/>
                <w:szCs w:val="24"/>
                <w:shd w:val="clear" w:color="auto" w:fill="FFFFFF" w:themeFill="background1"/>
              </w:rPr>
            </w:pPr>
          </w:p>
        </w:tc>
        <w:tc>
          <w:tcPr>
            <w:tcW w:w="2292" w:type="dxa"/>
            <w:vMerge/>
          </w:tcPr>
          <w:p w14:paraId="4C377C12" w14:textId="77777777" w:rsidR="002E71CA" w:rsidRPr="00E477AF" w:rsidRDefault="002E71CA" w:rsidP="003E66F2">
            <w:pPr>
              <w:spacing w:before="120" w:after="120"/>
              <w:rPr>
                <w:rFonts w:ascii="Arial" w:hAnsi="Arial" w:cs="Arial"/>
                <w:szCs w:val="24"/>
                <w:shd w:val="clear" w:color="auto" w:fill="FFFFFF" w:themeFill="background1"/>
              </w:rPr>
            </w:pPr>
          </w:p>
        </w:tc>
        <w:tc>
          <w:tcPr>
            <w:tcW w:w="1082" w:type="dxa"/>
            <w:vMerge/>
            <w:tcBorders>
              <w:right w:val="single" w:sz="4" w:space="0" w:color="auto"/>
            </w:tcBorders>
          </w:tcPr>
          <w:p w14:paraId="079F9BAE" w14:textId="77777777" w:rsidR="002E71CA" w:rsidRPr="00E477AF" w:rsidRDefault="002E71CA" w:rsidP="009B54E5">
            <w:pPr>
              <w:spacing w:before="120" w:after="120"/>
              <w:rPr>
                <w:rFonts w:ascii="Arial" w:hAnsi="Arial" w:cs="Arial"/>
                <w:szCs w:val="24"/>
                <w:shd w:val="clear" w:color="auto" w:fill="FFFFFF" w:themeFill="background1"/>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11240D39" w14:textId="17AE742D" w:rsidR="002E71CA" w:rsidRPr="00E477AF" w:rsidRDefault="002E71CA" w:rsidP="001457EB">
            <w:pPr>
              <w:spacing w:before="120" w:after="120"/>
              <w:rPr>
                <w:rFonts w:ascii="Arial" w:hAnsi="Arial" w:cs="Arial"/>
                <w:szCs w:val="24"/>
                <w:shd w:val="clear" w:color="auto" w:fill="FFFFFF" w:themeFill="background1"/>
              </w:rPr>
            </w:pPr>
          </w:p>
        </w:tc>
      </w:tr>
    </w:tbl>
    <w:p w14:paraId="4B7D08ED" w14:textId="77777777" w:rsidR="00E06FF9" w:rsidRPr="00E61194" w:rsidRDefault="00E06FF9" w:rsidP="00D2619A">
      <w:pPr>
        <w:spacing w:after="0"/>
        <w:rPr>
          <w:rFonts w:ascii="Arial" w:hAnsi="Arial" w:cs="Arial"/>
          <w:sz w:val="10"/>
          <w:szCs w:val="10"/>
        </w:rPr>
      </w:pPr>
    </w:p>
    <w:tbl>
      <w:tblPr>
        <w:tblStyle w:val="TableGrid"/>
        <w:tblW w:w="0" w:type="auto"/>
        <w:tblInd w:w="-142" w:type="dxa"/>
        <w:tblLayout w:type="fixed"/>
        <w:tblLook w:val="04A0" w:firstRow="1" w:lastRow="0" w:firstColumn="1" w:lastColumn="0" w:noHBand="0" w:noVBand="1"/>
      </w:tblPr>
      <w:tblGrid>
        <w:gridCol w:w="4111"/>
        <w:gridCol w:w="851"/>
      </w:tblGrid>
      <w:tr w:rsidR="00B867CE" w:rsidRPr="00E477AF" w14:paraId="768D404A" w14:textId="77777777" w:rsidTr="001D192C">
        <w:tc>
          <w:tcPr>
            <w:tcW w:w="4111" w:type="dxa"/>
            <w:tcBorders>
              <w:right w:val="single" w:sz="4" w:space="0" w:color="auto"/>
            </w:tcBorders>
          </w:tcPr>
          <w:p w14:paraId="3FD900D5" w14:textId="1B8F16B0" w:rsidR="0047104C" w:rsidRPr="00961D9B" w:rsidRDefault="0047104C" w:rsidP="0016667A">
            <w:pPr>
              <w:spacing w:before="120" w:after="120"/>
              <w:ind w:firstLine="34"/>
              <w:jc w:val="both"/>
              <w:rPr>
                <w:rFonts w:ascii="Arial" w:hAnsi="Arial" w:cs="Arial"/>
                <w:szCs w:val="24"/>
              </w:rPr>
            </w:pPr>
            <w:r w:rsidRPr="001D192C">
              <w:rPr>
                <w:rFonts w:ascii="Arial" w:hAnsi="Arial" w:cs="Arial"/>
                <w:szCs w:val="24"/>
              </w:rPr>
              <w:t xml:space="preserve">d) </w:t>
            </w:r>
            <w:r w:rsidR="00B17A37" w:rsidRPr="001D192C">
              <w:rPr>
                <w:rFonts w:ascii="Arial" w:hAnsi="Arial" w:cs="Arial"/>
                <w:szCs w:val="24"/>
              </w:rPr>
              <w:t>p</w:t>
            </w:r>
            <w:r w:rsidRPr="001D192C">
              <w:rPr>
                <w:rFonts w:ascii="Arial" w:hAnsi="Arial" w:cs="Arial"/>
                <w:szCs w:val="24"/>
              </w:rPr>
              <w:t>odlaží</w:t>
            </w:r>
            <w:r w:rsidR="00B867CE">
              <w:rPr>
                <w:rFonts w:ascii="Arial" w:hAnsi="Arial" w:cs="Arial"/>
                <w:szCs w:val="24"/>
              </w:rPr>
              <w:t>, ve kterém se byt nachází</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01C91E" w14:textId="46A804D3" w:rsidR="0047104C" w:rsidRPr="00E477AF" w:rsidRDefault="0047104C" w:rsidP="001D192C">
            <w:pPr>
              <w:spacing w:before="120" w:after="120"/>
              <w:rPr>
                <w:rFonts w:ascii="Arial" w:hAnsi="Arial" w:cs="Arial"/>
                <w:szCs w:val="24"/>
              </w:rPr>
            </w:pPr>
          </w:p>
        </w:tc>
      </w:tr>
    </w:tbl>
    <w:p w14:paraId="732AA4AA" w14:textId="0C2C7D06" w:rsidR="00B17A37" w:rsidRPr="001D192C" w:rsidRDefault="00CA4389" w:rsidP="00E61194">
      <w:pPr>
        <w:spacing w:before="240" w:after="120"/>
        <w:rPr>
          <w:rFonts w:ascii="Arial" w:hAnsi="Arial" w:cs="Arial"/>
          <w:szCs w:val="24"/>
        </w:rPr>
      </w:pPr>
      <w:r w:rsidRPr="001D192C">
        <w:rPr>
          <w:rFonts w:ascii="Arial" w:hAnsi="Arial" w:cs="Arial"/>
          <w:szCs w:val="24"/>
        </w:rPr>
        <w:t>e</w:t>
      </w:r>
      <w:r w:rsidR="00B17A37" w:rsidRPr="001D192C">
        <w:rPr>
          <w:rFonts w:ascii="Arial" w:hAnsi="Arial" w:cs="Arial"/>
          <w:szCs w:val="24"/>
        </w:rPr>
        <w:t>) výtah</w:t>
      </w:r>
    </w:p>
    <w:p w14:paraId="45FBFCF4" w14:textId="498138E5" w:rsidR="00B17A37" w:rsidRPr="00E477AF" w:rsidRDefault="00567F77" w:rsidP="00BF63A2">
      <w:pPr>
        <w:spacing w:before="120" w:after="120"/>
        <w:rPr>
          <w:rFonts w:ascii="Arial" w:hAnsi="Arial" w:cs="Arial"/>
          <w:b/>
          <w:bCs/>
          <w:szCs w:val="24"/>
        </w:rPr>
      </w:pPr>
      <w:sdt>
        <w:sdtPr>
          <w:rPr>
            <w:rFonts w:ascii="Arial" w:hAnsi="Arial" w:cs="Arial"/>
            <w:szCs w:val="24"/>
            <w:shd w:val="clear" w:color="auto" w:fill="FFFFFF" w:themeFill="background1"/>
          </w:rPr>
          <w:id w:val="-1307006257"/>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B17A37" w:rsidRPr="00E477AF">
        <w:rPr>
          <w:rFonts w:ascii="Arial" w:hAnsi="Arial" w:cs="Arial"/>
          <w:szCs w:val="24"/>
        </w:rPr>
        <w:t xml:space="preserve"> ano</w:t>
      </w:r>
    </w:p>
    <w:p w14:paraId="31A91D62" w14:textId="32832186" w:rsidR="0047104C" w:rsidRPr="00E477AF" w:rsidRDefault="00567F77" w:rsidP="00365479">
      <w:pPr>
        <w:spacing w:before="120" w:after="120"/>
        <w:rPr>
          <w:rFonts w:ascii="Arial" w:hAnsi="Arial" w:cs="Arial"/>
          <w:szCs w:val="24"/>
        </w:rPr>
      </w:pPr>
      <w:sdt>
        <w:sdtPr>
          <w:rPr>
            <w:rFonts w:ascii="Arial" w:hAnsi="Arial" w:cs="Arial"/>
            <w:szCs w:val="24"/>
            <w:shd w:val="clear" w:color="auto" w:fill="FFFFFF" w:themeFill="background1"/>
          </w:rPr>
          <w:id w:val="779988789"/>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B17A37" w:rsidRPr="00E477AF">
        <w:rPr>
          <w:rFonts w:ascii="Arial" w:hAnsi="Arial" w:cs="Arial"/>
          <w:szCs w:val="24"/>
        </w:rPr>
        <w:t xml:space="preserve"> ne</w:t>
      </w:r>
    </w:p>
    <w:p w14:paraId="44AA2BBE" w14:textId="0AFFF153" w:rsidR="009D7A5C" w:rsidRPr="001D192C" w:rsidRDefault="00D2619A" w:rsidP="00984E5A">
      <w:pPr>
        <w:spacing w:before="240" w:after="120"/>
        <w:rPr>
          <w:rFonts w:ascii="Arial" w:hAnsi="Arial" w:cs="Arial"/>
          <w:szCs w:val="24"/>
        </w:rPr>
      </w:pPr>
      <w:r w:rsidRPr="001D192C">
        <w:rPr>
          <w:rFonts w:ascii="Arial" w:hAnsi="Arial" w:cs="Arial"/>
          <w:szCs w:val="24"/>
        </w:rPr>
        <w:t>f</w:t>
      </w:r>
      <w:r w:rsidR="009D7A5C" w:rsidRPr="001D192C">
        <w:rPr>
          <w:rFonts w:ascii="Arial" w:hAnsi="Arial" w:cs="Arial"/>
          <w:szCs w:val="24"/>
        </w:rPr>
        <w:t xml:space="preserve">) </w:t>
      </w:r>
      <w:r w:rsidR="00E94590" w:rsidRPr="001D192C">
        <w:rPr>
          <w:rFonts w:ascii="Arial" w:hAnsi="Arial" w:cs="Arial"/>
          <w:szCs w:val="24"/>
        </w:rPr>
        <w:t>doplňkové prostory a vybavení bytu</w:t>
      </w:r>
    </w:p>
    <w:tbl>
      <w:tblPr>
        <w:tblStyle w:val="TableGrid"/>
        <w:tblW w:w="0" w:type="auto"/>
        <w:tblLook w:val="04A0" w:firstRow="1" w:lastRow="0" w:firstColumn="1" w:lastColumn="0" w:noHBand="0" w:noVBand="1"/>
      </w:tblPr>
      <w:tblGrid>
        <w:gridCol w:w="2835"/>
        <w:gridCol w:w="2835"/>
        <w:gridCol w:w="3376"/>
      </w:tblGrid>
      <w:tr w:rsidR="00CA1B7E" w:rsidRPr="00E477AF" w14:paraId="105B3809" w14:textId="77777777" w:rsidTr="00BF63A2">
        <w:tc>
          <w:tcPr>
            <w:tcW w:w="2835" w:type="dxa"/>
          </w:tcPr>
          <w:p w14:paraId="13E85317" w14:textId="40499817" w:rsidR="00B06B72" w:rsidRPr="00E477AF" w:rsidRDefault="00567F77" w:rsidP="00BF63A2">
            <w:pPr>
              <w:spacing w:before="120" w:after="120"/>
              <w:ind w:hanging="113"/>
              <w:rPr>
                <w:rFonts w:ascii="Arial" w:hAnsi="Arial" w:cs="Arial"/>
                <w:b/>
                <w:bCs/>
                <w:szCs w:val="24"/>
              </w:rPr>
            </w:pPr>
            <w:sdt>
              <w:sdtPr>
                <w:rPr>
                  <w:rFonts w:ascii="Arial" w:hAnsi="Arial" w:cs="Arial"/>
                  <w:szCs w:val="24"/>
                  <w:shd w:val="clear" w:color="auto" w:fill="FFFFFF" w:themeFill="background1"/>
                </w:rPr>
                <w:id w:val="-838843862"/>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B06B72" w:rsidRPr="00E477AF">
              <w:rPr>
                <w:rFonts w:ascii="Arial" w:hAnsi="Arial" w:cs="Arial"/>
                <w:szCs w:val="24"/>
              </w:rPr>
              <w:t xml:space="preserve"> balkon/lodžie</w:t>
            </w:r>
          </w:p>
          <w:p w14:paraId="72FCB3DF" w14:textId="15C2188F" w:rsidR="00B06B72" w:rsidRPr="00E477AF" w:rsidRDefault="00567F77" w:rsidP="00BF63A2">
            <w:pPr>
              <w:spacing w:before="120" w:after="120"/>
              <w:ind w:hanging="113"/>
              <w:rPr>
                <w:rFonts w:ascii="Arial" w:hAnsi="Arial" w:cs="Arial"/>
                <w:szCs w:val="24"/>
              </w:rPr>
            </w:pPr>
            <w:sdt>
              <w:sdtPr>
                <w:rPr>
                  <w:rFonts w:ascii="Arial" w:hAnsi="Arial" w:cs="Arial"/>
                  <w:szCs w:val="24"/>
                  <w:shd w:val="clear" w:color="auto" w:fill="FFFFFF" w:themeFill="background1"/>
                </w:rPr>
                <w:id w:val="-1463425415"/>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B06B72" w:rsidRPr="00E477AF">
              <w:rPr>
                <w:rFonts w:ascii="Arial" w:hAnsi="Arial" w:cs="Arial"/>
                <w:szCs w:val="24"/>
              </w:rPr>
              <w:t xml:space="preserve"> sklep</w:t>
            </w:r>
          </w:p>
        </w:tc>
        <w:tc>
          <w:tcPr>
            <w:tcW w:w="2835" w:type="dxa"/>
          </w:tcPr>
          <w:p w14:paraId="4B9B4687" w14:textId="3488A446" w:rsidR="00B06B72" w:rsidRPr="00E477AF" w:rsidRDefault="00567F77" w:rsidP="00BF63A2">
            <w:pPr>
              <w:spacing w:before="120" w:after="120"/>
              <w:ind w:hanging="113"/>
              <w:rPr>
                <w:rFonts w:ascii="Arial" w:hAnsi="Arial" w:cs="Arial"/>
                <w:b/>
                <w:bCs/>
                <w:szCs w:val="24"/>
              </w:rPr>
            </w:pPr>
            <w:sdt>
              <w:sdtPr>
                <w:rPr>
                  <w:rFonts w:ascii="Arial" w:hAnsi="Arial" w:cs="Arial"/>
                  <w:szCs w:val="24"/>
                  <w:shd w:val="clear" w:color="auto" w:fill="FFFFFF" w:themeFill="background1"/>
                </w:rPr>
                <w:id w:val="-252286234"/>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B06B72" w:rsidRPr="00E477AF">
              <w:rPr>
                <w:rFonts w:ascii="Arial" w:hAnsi="Arial" w:cs="Arial"/>
                <w:szCs w:val="24"/>
              </w:rPr>
              <w:t xml:space="preserve"> zahrada</w:t>
            </w:r>
          </w:p>
          <w:p w14:paraId="638D5E5B" w14:textId="24FFBE3C" w:rsidR="00B06B72" w:rsidRPr="00E477AF" w:rsidRDefault="00567F77" w:rsidP="00BF63A2">
            <w:pPr>
              <w:spacing w:before="120" w:after="120"/>
              <w:ind w:hanging="113"/>
              <w:rPr>
                <w:rFonts w:ascii="Arial" w:hAnsi="Arial" w:cs="Arial"/>
                <w:szCs w:val="24"/>
              </w:rPr>
            </w:pPr>
            <w:sdt>
              <w:sdtPr>
                <w:rPr>
                  <w:rFonts w:ascii="Arial" w:hAnsi="Arial" w:cs="Arial"/>
                  <w:szCs w:val="24"/>
                  <w:shd w:val="clear" w:color="auto" w:fill="FFFFFF" w:themeFill="background1"/>
                </w:rPr>
                <w:id w:val="1555899580"/>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B06B72" w:rsidRPr="00E477AF">
              <w:rPr>
                <w:rFonts w:ascii="Arial" w:hAnsi="Arial" w:cs="Arial"/>
                <w:szCs w:val="24"/>
              </w:rPr>
              <w:t xml:space="preserve"> </w:t>
            </w:r>
            <w:r w:rsidR="006B5E7E" w:rsidRPr="00E477AF">
              <w:rPr>
                <w:rFonts w:ascii="Arial" w:hAnsi="Arial" w:cs="Arial"/>
                <w:szCs w:val="24"/>
              </w:rPr>
              <w:t>terasa</w:t>
            </w:r>
          </w:p>
        </w:tc>
        <w:tc>
          <w:tcPr>
            <w:tcW w:w="3376" w:type="dxa"/>
          </w:tcPr>
          <w:p w14:paraId="50C793BE" w14:textId="3F12D42F" w:rsidR="00B06B72" w:rsidRPr="00E477AF" w:rsidRDefault="00567F77" w:rsidP="00BF63A2">
            <w:pPr>
              <w:spacing w:before="120" w:after="120"/>
              <w:ind w:hanging="113"/>
              <w:rPr>
                <w:rFonts w:ascii="Arial" w:hAnsi="Arial" w:cs="Arial"/>
                <w:b/>
                <w:bCs/>
                <w:szCs w:val="24"/>
              </w:rPr>
            </w:pPr>
            <w:sdt>
              <w:sdtPr>
                <w:rPr>
                  <w:rFonts w:ascii="Arial" w:hAnsi="Arial" w:cs="Arial"/>
                  <w:szCs w:val="24"/>
                  <w:shd w:val="clear" w:color="auto" w:fill="FFFFFF" w:themeFill="background1"/>
                </w:rPr>
                <w:id w:val="-1353176478"/>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B06B72" w:rsidRPr="00E477AF">
              <w:rPr>
                <w:rFonts w:ascii="Arial" w:hAnsi="Arial" w:cs="Arial"/>
                <w:szCs w:val="24"/>
              </w:rPr>
              <w:t xml:space="preserve"> </w:t>
            </w:r>
            <w:r w:rsidR="006B5E7E" w:rsidRPr="00E477AF">
              <w:rPr>
                <w:rFonts w:ascii="Arial" w:hAnsi="Arial" w:cs="Arial"/>
                <w:szCs w:val="24"/>
              </w:rPr>
              <w:t>parkovací místo</w:t>
            </w:r>
          </w:p>
          <w:p w14:paraId="4169BBED" w14:textId="2466B2A5" w:rsidR="00B06B72" w:rsidRPr="00E477AF" w:rsidRDefault="00567F77" w:rsidP="00BF63A2">
            <w:pPr>
              <w:spacing w:before="120" w:after="120"/>
              <w:ind w:right="-104" w:hanging="113"/>
              <w:rPr>
                <w:rFonts w:ascii="Arial" w:hAnsi="Arial" w:cs="Arial"/>
                <w:szCs w:val="24"/>
              </w:rPr>
            </w:pPr>
            <w:sdt>
              <w:sdtPr>
                <w:rPr>
                  <w:rFonts w:ascii="Arial" w:hAnsi="Arial" w:cs="Arial"/>
                  <w:szCs w:val="24"/>
                  <w:shd w:val="clear" w:color="auto" w:fill="FFFFFF" w:themeFill="background1"/>
                </w:rPr>
                <w:id w:val="1171448354"/>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B06B72" w:rsidRPr="00E477AF">
              <w:rPr>
                <w:rFonts w:ascii="Arial" w:hAnsi="Arial" w:cs="Arial"/>
                <w:szCs w:val="24"/>
              </w:rPr>
              <w:t xml:space="preserve"> </w:t>
            </w:r>
            <w:r w:rsidR="006B5E7E" w:rsidRPr="00E477AF">
              <w:rPr>
                <w:rFonts w:ascii="Arial" w:hAnsi="Arial" w:cs="Arial"/>
                <w:szCs w:val="24"/>
              </w:rPr>
              <w:t>komora (úložná místnost)</w:t>
            </w:r>
          </w:p>
        </w:tc>
      </w:tr>
    </w:tbl>
    <w:p w14:paraId="17A5F8F0" w14:textId="3773C601" w:rsidR="000915E4" w:rsidRPr="001D192C" w:rsidRDefault="002E677E" w:rsidP="00B84606">
      <w:pPr>
        <w:keepNext/>
        <w:spacing w:before="240" w:after="120"/>
        <w:rPr>
          <w:rFonts w:ascii="Arial" w:hAnsi="Arial" w:cs="Arial"/>
          <w:szCs w:val="24"/>
        </w:rPr>
      </w:pPr>
      <w:r w:rsidRPr="001D192C">
        <w:rPr>
          <w:rFonts w:ascii="Arial" w:hAnsi="Arial" w:cs="Arial"/>
          <w:szCs w:val="24"/>
        </w:rPr>
        <w:lastRenderedPageBreak/>
        <w:t>g</w:t>
      </w:r>
      <w:r w:rsidR="000915E4" w:rsidRPr="001D192C">
        <w:rPr>
          <w:rFonts w:ascii="Arial" w:hAnsi="Arial" w:cs="Arial"/>
          <w:szCs w:val="24"/>
        </w:rPr>
        <w:t>) společné prostory a vybavení domu</w:t>
      </w:r>
    </w:p>
    <w:tbl>
      <w:tblPr>
        <w:tblStyle w:val="TableGrid"/>
        <w:tblW w:w="4927" w:type="pct"/>
        <w:tblLook w:val="04A0" w:firstRow="1" w:lastRow="0" w:firstColumn="1" w:lastColumn="0" w:noHBand="0" w:noVBand="1"/>
      </w:tblPr>
      <w:tblGrid>
        <w:gridCol w:w="4134"/>
        <w:gridCol w:w="4141"/>
        <w:gridCol w:w="1223"/>
      </w:tblGrid>
      <w:tr w:rsidR="00AC7645" w:rsidRPr="00E477AF" w14:paraId="37C9766F" w14:textId="0987F486" w:rsidTr="001979C2">
        <w:trPr>
          <w:gridAfter w:val="1"/>
          <w:wAfter w:w="643" w:type="pct"/>
          <w:trHeight w:val="1718"/>
        </w:trPr>
        <w:tc>
          <w:tcPr>
            <w:tcW w:w="2176" w:type="pct"/>
          </w:tcPr>
          <w:p w14:paraId="2E18B115" w14:textId="497CD44F" w:rsidR="001C7725" w:rsidRPr="00E477AF" w:rsidRDefault="00567F77" w:rsidP="002208CA">
            <w:pPr>
              <w:spacing w:before="120" w:after="120"/>
              <w:ind w:hanging="113"/>
              <w:rPr>
                <w:rFonts w:ascii="Arial" w:hAnsi="Arial" w:cs="Arial"/>
                <w:b/>
                <w:bCs/>
                <w:szCs w:val="24"/>
              </w:rPr>
            </w:pPr>
            <w:sdt>
              <w:sdtPr>
                <w:rPr>
                  <w:rFonts w:ascii="Arial" w:hAnsi="Arial" w:cs="Arial"/>
                  <w:szCs w:val="24"/>
                  <w:shd w:val="clear" w:color="auto" w:fill="FFFFFF" w:themeFill="background1"/>
                </w:rPr>
                <w:id w:val="1306668812"/>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132AF2" w:rsidRPr="00E477AF">
              <w:rPr>
                <w:rFonts w:ascii="Arial" w:hAnsi="Arial" w:cs="Arial"/>
                <w:szCs w:val="24"/>
              </w:rPr>
              <w:t xml:space="preserve"> zahrada</w:t>
            </w:r>
          </w:p>
          <w:p w14:paraId="044E2FD9" w14:textId="4CE74525" w:rsidR="001C7725" w:rsidRPr="00E477AF" w:rsidRDefault="00567F77" w:rsidP="002208CA">
            <w:pPr>
              <w:spacing w:before="120" w:after="120"/>
              <w:ind w:hanging="113"/>
              <w:rPr>
                <w:rFonts w:ascii="Arial" w:hAnsi="Arial" w:cs="Arial"/>
                <w:szCs w:val="24"/>
              </w:rPr>
            </w:pPr>
            <w:sdt>
              <w:sdtPr>
                <w:rPr>
                  <w:rFonts w:ascii="Arial" w:hAnsi="Arial" w:cs="Arial"/>
                  <w:szCs w:val="24"/>
                  <w:shd w:val="clear" w:color="auto" w:fill="FFFFFF" w:themeFill="background1"/>
                </w:rPr>
                <w:id w:val="692344766"/>
                <w14:checkbox>
                  <w14:checked w14:val="0"/>
                  <w14:checkedState w14:val="2612" w14:font="MS Gothic"/>
                  <w14:uncheckedState w14:val="2610" w14:font="MS Gothic"/>
                </w14:checkbox>
              </w:sdtPr>
              <w:sdtEndPr/>
              <w:sdtContent>
                <w:r w:rsidR="004A4F5B">
                  <w:rPr>
                    <w:rFonts w:ascii="MS Gothic" w:eastAsia="MS Gothic" w:hAnsi="MS Gothic" w:cs="Arial"/>
                    <w:szCs w:val="24"/>
                    <w:shd w:val="clear" w:color="auto" w:fill="FFFFFF" w:themeFill="background1"/>
                  </w:rPr>
                  <w:t>☐</w:t>
                </w:r>
              </w:sdtContent>
            </w:sdt>
            <w:r w:rsidR="00132AF2" w:rsidRPr="00E477AF">
              <w:rPr>
                <w:rFonts w:ascii="Arial" w:hAnsi="Arial" w:cs="Arial"/>
                <w:szCs w:val="24"/>
              </w:rPr>
              <w:t xml:space="preserve"> kočárkárna</w:t>
            </w:r>
            <w:r w:rsidR="00D972EA">
              <w:rPr>
                <w:rFonts w:ascii="Arial" w:hAnsi="Arial" w:cs="Arial"/>
                <w:szCs w:val="24"/>
              </w:rPr>
              <w:t xml:space="preserve"> nebo </w:t>
            </w:r>
            <w:r w:rsidR="00132AF2" w:rsidRPr="00E477AF">
              <w:rPr>
                <w:rFonts w:ascii="Arial" w:hAnsi="Arial" w:cs="Arial"/>
                <w:szCs w:val="24"/>
              </w:rPr>
              <w:t>kolárna</w:t>
            </w:r>
          </w:p>
          <w:p w14:paraId="468E5AAB" w14:textId="7D024485" w:rsidR="001C7725" w:rsidRPr="00E477AF" w:rsidRDefault="00567F77" w:rsidP="002208CA">
            <w:pPr>
              <w:spacing w:before="120" w:after="120"/>
              <w:ind w:left="171" w:hanging="284"/>
              <w:rPr>
                <w:rFonts w:ascii="Arial" w:hAnsi="Arial" w:cs="Arial"/>
                <w:szCs w:val="24"/>
              </w:rPr>
            </w:pPr>
            <w:sdt>
              <w:sdtPr>
                <w:rPr>
                  <w:rFonts w:ascii="Arial" w:hAnsi="Arial" w:cs="Arial"/>
                  <w:szCs w:val="24"/>
                  <w:shd w:val="clear" w:color="auto" w:fill="FFFFFF" w:themeFill="background1"/>
                </w:rPr>
                <w:id w:val="1978793812"/>
                <w14:checkbox>
                  <w14:checked w14:val="0"/>
                  <w14:checkedState w14:val="2612" w14:font="MS Gothic"/>
                  <w14:uncheckedState w14:val="2610" w14:font="MS Gothic"/>
                </w14:checkbox>
              </w:sdtPr>
              <w:sdtEndPr/>
              <w:sdtContent>
                <w:r w:rsidR="004A4F5B">
                  <w:rPr>
                    <w:rFonts w:ascii="MS Gothic" w:eastAsia="MS Gothic" w:hAnsi="MS Gothic" w:cs="Arial"/>
                    <w:szCs w:val="24"/>
                    <w:shd w:val="clear" w:color="auto" w:fill="FFFFFF" w:themeFill="background1"/>
                  </w:rPr>
                  <w:t>☐</w:t>
                </w:r>
              </w:sdtContent>
            </w:sdt>
            <w:r w:rsidR="00132AF2" w:rsidRPr="00E477AF">
              <w:rPr>
                <w:rFonts w:ascii="Arial" w:hAnsi="Arial" w:cs="Arial"/>
                <w:szCs w:val="24"/>
              </w:rPr>
              <w:t xml:space="preserve"> společenské komunitní prostory (např. dílna)</w:t>
            </w:r>
          </w:p>
          <w:p w14:paraId="574F5BBB" w14:textId="640ACB4F" w:rsidR="001C7725" w:rsidRPr="00E477AF" w:rsidRDefault="00567F77" w:rsidP="002208CA">
            <w:pPr>
              <w:spacing w:before="120" w:after="120"/>
              <w:ind w:hanging="113"/>
              <w:rPr>
                <w:rFonts w:ascii="Arial" w:hAnsi="Arial" w:cs="Arial"/>
                <w:szCs w:val="24"/>
              </w:rPr>
            </w:pPr>
            <w:sdt>
              <w:sdtPr>
                <w:rPr>
                  <w:rFonts w:ascii="Arial" w:hAnsi="Arial" w:cs="Arial"/>
                  <w:szCs w:val="24"/>
                  <w:shd w:val="clear" w:color="auto" w:fill="FFFFFF" w:themeFill="background1"/>
                </w:rPr>
                <w:id w:val="1523359941"/>
                <w14:checkbox>
                  <w14:checked w14:val="0"/>
                  <w14:checkedState w14:val="2612" w14:font="MS Gothic"/>
                  <w14:uncheckedState w14:val="2610" w14:font="MS Gothic"/>
                </w14:checkbox>
              </w:sdtPr>
              <w:sdtEndPr/>
              <w:sdtContent>
                <w:r w:rsidR="004A4F5B">
                  <w:rPr>
                    <w:rFonts w:ascii="MS Gothic" w:eastAsia="MS Gothic" w:hAnsi="MS Gothic" w:cs="Arial"/>
                    <w:szCs w:val="24"/>
                    <w:shd w:val="clear" w:color="auto" w:fill="FFFFFF" w:themeFill="background1"/>
                  </w:rPr>
                  <w:t>☐</w:t>
                </w:r>
              </w:sdtContent>
            </w:sdt>
            <w:r w:rsidR="00132AF2" w:rsidRPr="00E477AF">
              <w:rPr>
                <w:rFonts w:ascii="Arial" w:hAnsi="Arial" w:cs="Arial"/>
                <w:szCs w:val="24"/>
              </w:rPr>
              <w:t xml:space="preserve"> jiné</w:t>
            </w:r>
            <w:r w:rsidR="007C6510">
              <w:rPr>
                <w:rFonts w:ascii="Arial" w:hAnsi="Arial" w:cs="Arial"/>
                <w:szCs w:val="24"/>
              </w:rPr>
              <w:t>,</w:t>
            </w:r>
            <w:r w:rsidR="00132AF2" w:rsidRPr="00E477AF">
              <w:rPr>
                <w:rFonts w:ascii="Arial" w:hAnsi="Arial" w:cs="Arial"/>
                <w:szCs w:val="24"/>
              </w:rPr>
              <w:t xml:space="preserve"> </w:t>
            </w:r>
            <w:r w:rsidR="007C6510">
              <w:rPr>
                <w:rFonts w:ascii="Arial" w:hAnsi="Arial" w:cs="Arial"/>
                <w:szCs w:val="24"/>
              </w:rPr>
              <w:t xml:space="preserve">uveďte </w:t>
            </w:r>
            <w:r w:rsidR="00132AF2" w:rsidRPr="00E477AF">
              <w:rPr>
                <w:rFonts w:ascii="Arial" w:hAnsi="Arial" w:cs="Arial"/>
                <w:szCs w:val="24"/>
              </w:rPr>
              <w:t>níže</w:t>
            </w:r>
          </w:p>
        </w:tc>
        <w:tc>
          <w:tcPr>
            <w:tcW w:w="2180" w:type="pct"/>
          </w:tcPr>
          <w:p w14:paraId="692C7B5A" w14:textId="0D267D7A" w:rsidR="001C7725" w:rsidRPr="00E477AF" w:rsidRDefault="00567F77" w:rsidP="002208CA">
            <w:pPr>
              <w:spacing w:before="120" w:after="120"/>
              <w:ind w:hanging="113"/>
              <w:rPr>
                <w:rFonts w:ascii="Arial" w:hAnsi="Arial" w:cs="Arial"/>
                <w:szCs w:val="24"/>
              </w:rPr>
            </w:pPr>
            <w:sdt>
              <w:sdtPr>
                <w:rPr>
                  <w:rFonts w:ascii="Arial" w:hAnsi="Arial" w:cs="Arial"/>
                  <w:szCs w:val="24"/>
                  <w:shd w:val="clear" w:color="auto" w:fill="FFFFFF" w:themeFill="background1"/>
                </w:rPr>
                <w:id w:val="-2002029092"/>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132AF2" w:rsidRPr="00E477AF">
              <w:rPr>
                <w:rFonts w:ascii="Arial" w:hAnsi="Arial" w:cs="Arial"/>
                <w:szCs w:val="24"/>
              </w:rPr>
              <w:t xml:space="preserve"> balkon</w:t>
            </w:r>
            <w:r w:rsidR="00D972EA">
              <w:rPr>
                <w:rFonts w:ascii="Arial" w:hAnsi="Arial" w:cs="Arial"/>
                <w:szCs w:val="24"/>
              </w:rPr>
              <w:t xml:space="preserve"> nebo </w:t>
            </w:r>
            <w:r w:rsidR="00132AF2" w:rsidRPr="00E477AF">
              <w:rPr>
                <w:rFonts w:ascii="Arial" w:hAnsi="Arial" w:cs="Arial"/>
                <w:szCs w:val="24"/>
              </w:rPr>
              <w:t>lodžie</w:t>
            </w:r>
          </w:p>
          <w:p w14:paraId="6A85193D" w14:textId="4A0EF8B1" w:rsidR="001C7725" w:rsidRPr="00E477AF" w:rsidRDefault="00567F77" w:rsidP="002208CA">
            <w:pPr>
              <w:spacing w:before="120" w:after="120"/>
              <w:ind w:hanging="113"/>
              <w:rPr>
                <w:rFonts w:ascii="Arial" w:hAnsi="Arial" w:cs="Arial"/>
                <w:szCs w:val="24"/>
              </w:rPr>
            </w:pPr>
            <w:sdt>
              <w:sdtPr>
                <w:rPr>
                  <w:rFonts w:ascii="Arial" w:hAnsi="Arial" w:cs="Arial"/>
                  <w:szCs w:val="24"/>
                  <w:shd w:val="clear" w:color="auto" w:fill="FFFFFF" w:themeFill="background1"/>
                </w:rPr>
                <w:id w:val="1059979062"/>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132AF2" w:rsidRPr="00E477AF">
              <w:rPr>
                <w:rFonts w:ascii="Arial" w:hAnsi="Arial" w:cs="Arial"/>
                <w:szCs w:val="24"/>
              </w:rPr>
              <w:t xml:space="preserve"> terasa</w:t>
            </w:r>
          </w:p>
          <w:p w14:paraId="5E1360E2" w14:textId="68B124CF" w:rsidR="001C7725" w:rsidRPr="00E477AF" w:rsidRDefault="00567F77" w:rsidP="002208CA">
            <w:pPr>
              <w:spacing w:before="120" w:after="120"/>
              <w:ind w:hanging="113"/>
              <w:rPr>
                <w:rFonts w:ascii="Arial" w:hAnsi="Arial" w:cs="Arial"/>
                <w:szCs w:val="24"/>
              </w:rPr>
            </w:pPr>
            <w:sdt>
              <w:sdtPr>
                <w:rPr>
                  <w:rFonts w:ascii="Arial" w:hAnsi="Arial" w:cs="Arial"/>
                  <w:szCs w:val="24"/>
                  <w:shd w:val="clear" w:color="auto" w:fill="FFFFFF" w:themeFill="background1"/>
                </w:rPr>
                <w:id w:val="1103146322"/>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132AF2" w:rsidRPr="00E477AF">
              <w:rPr>
                <w:rFonts w:ascii="Arial" w:hAnsi="Arial" w:cs="Arial"/>
                <w:szCs w:val="24"/>
              </w:rPr>
              <w:t xml:space="preserve"> společné skladovací prostory</w:t>
            </w:r>
          </w:p>
          <w:p w14:paraId="12365822" w14:textId="21B7A1E2" w:rsidR="001C7725" w:rsidRPr="00E477AF" w:rsidRDefault="00567F77" w:rsidP="002208CA">
            <w:pPr>
              <w:spacing w:before="120" w:after="120"/>
              <w:ind w:hanging="113"/>
              <w:rPr>
                <w:rFonts w:ascii="Arial" w:hAnsi="Arial" w:cs="Arial"/>
                <w:szCs w:val="24"/>
              </w:rPr>
            </w:pPr>
            <w:sdt>
              <w:sdtPr>
                <w:rPr>
                  <w:rFonts w:ascii="Arial" w:hAnsi="Arial" w:cs="Arial"/>
                  <w:szCs w:val="24"/>
                  <w:shd w:val="clear" w:color="auto" w:fill="FFFFFF" w:themeFill="background1"/>
                </w:rPr>
                <w:id w:val="-1414462801"/>
                <w14:checkbox>
                  <w14:checked w14:val="0"/>
                  <w14:checkedState w14:val="2612" w14:font="MS Gothic"/>
                  <w14:uncheckedState w14:val="2610" w14:font="MS Gothic"/>
                </w14:checkbox>
              </w:sdtPr>
              <w:sdtEndPr/>
              <w:sdtContent>
                <w:r w:rsidR="004A4F5B">
                  <w:rPr>
                    <w:rFonts w:ascii="MS Gothic" w:eastAsia="MS Gothic" w:hAnsi="MS Gothic" w:cs="Arial"/>
                    <w:szCs w:val="24"/>
                    <w:shd w:val="clear" w:color="auto" w:fill="FFFFFF" w:themeFill="background1"/>
                  </w:rPr>
                  <w:t>☐</w:t>
                </w:r>
              </w:sdtContent>
            </w:sdt>
            <w:r w:rsidR="00132AF2" w:rsidRPr="00E477AF">
              <w:rPr>
                <w:rFonts w:ascii="Arial" w:hAnsi="Arial" w:cs="Arial"/>
                <w:szCs w:val="24"/>
              </w:rPr>
              <w:t xml:space="preserve"> sušárna/prádelna</w:t>
            </w:r>
          </w:p>
        </w:tc>
      </w:tr>
      <w:tr w:rsidR="00EE4A24" w:rsidRPr="00E477AF" w14:paraId="7CCC0397" w14:textId="77777777" w:rsidTr="00335F2D">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9B5C178" w14:textId="77777777" w:rsidR="00EE4A24" w:rsidRPr="00E477AF" w:rsidRDefault="00EE4A24" w:rsidP="002F0908">
            <w:pPr>
              <w:spacing w:before="120" w:after="120"/>
              <w:rPr>
                <w:rFonts w:ascii="Arial" w:hAnsi="Arial" w:cs="Arial"/>
                <w:szCs w:val="24"/>
              </w:rPr>
            </w:pPr>
          </w:p>
        </w:tc>
      </w:tr>
    </w:tbl>
    <w:p w14:paraId="5269BD05" w14:textId="3BCCCFCC" w:rsidR="00260C95" w:rsidRPr="00666804" w:rsidRDefault="00260C95" w:rsidP="002F0908">
      <w:pPr>
        <w:spacing w:before="360" w:after="120"/>
        <w:rPr>
          <w:rFonts w:ascii="Arial" w:hAnsi="Arial" w:cs="Arial"/>
          <w:szCs w:val="24"/>
        </w:rPr>
      </w:pPr>
      <w:r w:rsidRPr="00666804">
        <w:rPr>
          <w:rFonts w:ascii="Arial" w:hAnsi="Arial" w:cs="Arial"/>
          <w:szCs w:val="24"/>
        </w:rPr>
        <w:t xml:space="preserve">h) </w:t>
      </w:r>
      <w:r w:rsidR="00AE258B" w:rsidRPr="00666804">
        <w:rPr>
          <w:rFonts w:ascii="Arial" w:hAnsi="Arial" w:cs="Arial"/>
          <w:szCs w:val="24"/>
        </w:rPr>
        <w:t>způsob vytápění</w:t>
      </w:r>
    </w:p>
    <w:p w14:paraId="5132EDBB" w14:textId="11B1964F" w:rsidR="004A26BF" w:rsidRPr="00E477AF" w:rsidRDefault="00567F77" w:rsidP="002F0908">
      <w:pPr>
        <w:spacing w:before="240" w:after="120"/>
        <w:rPr>
          <w:rFonts w:ascii="Arial" w:hAnsi="Arial" w:cs="Arial"/>
          <w:b/>
          <w:bCs/>
          <w:szCs w:val="24"/>
        </w:rPr>
      </w:pPr>
      <w:sdt>
        <w:sdtPr>
          <w:rPr>
            <w:rFonts w:ascii="Arial" w:hAnsi="Arial" w:cs="Arial"/>
            <w:szCs w:val="24"/>
            <w:shd w:val="clear" w:color="auto" w:fill="FFFFFF" w:themeFill="background1"/>
          </w:rPr>
          <w:id w:val="-1645502383"/>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4A26BF" w:rsidRPr="00E477AF">
        <w:rPr>
          <w:rFonts w:ascii="Arial" w:hAnsi="Arial" w:cs="Arial"/>
          <w:szCs w:val="24"/>
        </w:rPr>
        <w:t xml:space="preserve"> ústřední vytápění</w:t>
      </w:r>
    </w:p>
    <w:p w14:paraId="29D70271" w14:textId="5658BD04" w:rsidR="004A26BF" w:rsidRPr="00E477AF" w:rsidRDefault="00567F77" w:rsidP="002F0908">
      <w:pPr>
        <w:spacing w:before="120" w:after="120"/>
        <w:rPr>
          <w:rFonts w:ascii="Arial" w:hAnsi="Arial" w:cs="Arial"/>
          <w:szCs w:val="24"/>
        </w:rPr>
      </w:pPr>
      <w:sdt>
        <w:sdtPr>
          <w:rPr>
            <w:rFonts w:ascii="Arial" w:hAnsi="Arial" w:cs="Arial"/>
            <w:szCs w:val="24"/>
            <w:shd w:val="clear" w:color="auto" w:fill="FFFFFF" w:themeFill="background1"/>
          </w:rPr>
          <w:id w:val="-1546212027"/>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4A26BF" w:rsidRPr="00E477AF">
        <w:rPr>
          <w:rFonts w:ascii="Arial" w:hAnsi="Arial" w:cs="Arial"/>
          <w:szCs w:val="24"/>
        </w:rPr>
        <w:t xml:space="preserve"> etážové s kotlem v bytě </w:t>
      </w:r>
    </w:p>
    <w:p w14:paraId="707D6A3A" w14:textId="5BE23C12" w:rsidR="004A26BF" w:rsidRPr="00E477AF" w:rsidRDefault="00567F77" w:rsidP="002F0908">
      <w:pPr>
        <w:spacing w:before="120" w:after="120"/>
        <w:rPr>
          <w:rFonts w:ascii="Arial" w:hAnsi="Arial" w:cs="Arial"/>
          <w:szCs w:val="24"/>
        </w:rPr>
      </w:pPr>
      <w:sdt>
        <w:sdtPr>
          <w:rPr>
            <w:rFonts w:ascii="Arial" w:hAnsi="Arial" w:cs="Arial"/>
            <w:szCs w:val="24"/>
            <w:shd w:val="clear" w:color="auto" w:fill="FFFFFF" w:themeFill="background1"/>
          </w:rPr>
          <w:id w:val="-827435252"/>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4A26BF" w:rsidRPr="00E477AF">
        <w:rPr>
          <w:rFonts w:ascii="Arial" w:hAnsi="Arial" w:cs="Arial"/>
          <w:szCs w:val="24"/>
        </w:rPr>
        <w:t xml:space="preserve"> akumulační kamna nebo elektrické přímotopy</w:t>
      </w:r>
    </w:p>
    <w:p w14:paraId="166131A1" w14:textId="4658B821" w:rsidR="004A26BF" w:rsidRPr="00E477AF" w:rsidRDefault="00567F77" w:rsidP="002F0908">
      <w:pPr>
        <w:spacing w:before="120" w:after="120"/>
        <w:rPr>
          <w:rFonts w:ascii="Arial" w:hAnsi="Arial" w:cs="Arial"/>
          <w:szCs w:val="24"/>
        </w:rPr>
      </w:pPr>
      <w:sdt>
        <w:sdtPr>
          <w:rPr>
            <w:rFonts w:ascii="Arial" w:hAnsi="Arial" w:cs="Arial"/>
            <w:szCs w:val="24"/>
            <w:shd w:val="clear" w:color="auto" w:fill="FFFFFF" w:themeFill="background1"/>
          </w:rPr>
          <w:id w:val="-957417193"/>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4A26BF" w:rsidRPr="00E477AF">
        <w:rPr>
          <w:rFonts w:ascii="Arial" w:hAnsi="Arial" w:cs="Arial"/>
          <w:szCs w:val="24"/>
        </w:rPr>
        <w:t xml:space="preserve"> plynová WAW kamna</w:t>
      </w:r>
    </w:p>
    <w:p w14:paraId="1892B537" w14:textId="648E57F6" w:rsidR="00984E5A" w:rsidRDefault="00567F77" w:rsidP="002F0908">
      <w:pPr>
        <w:spacing w:before="120" w:after="120"/>
        <w:rPr>
          <w:rFonts w:ascii="Arial" w:hAnsi="Arial" w:cs="Arial"/>
          <w:szCs w:val="24"/>
        </w:rPr>
      </w:pPr>
      <w:sdt>
        <w:sdtPr>
          <w:rPr>
            <w:rFonts w:ascii="Arial" w:hAnsi="Arial" w:cs="Arial"/>
            <w:szCs w:val="24"/>
            <w:shd w:val="clear" w:color="auto" w:fill="FFFFFF" w:themeFill="background1"/>
          </w:rPr>
          <w:id w:val="1805116110"/>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984E5A" w:rsidRPr="00E477AF">
        <w:rPr>
          <w:rFonts w:ascii="Arial" w:hAnsi="Arial" w:cs="Arial"/>
          <w:szCs w:val="24"/>
        </w:rPr>
        <w:t xml:space="preserve"> kotel na pevná paliva</w:t>
      </w:r>
    </w:p>
    <w:p w14:paraId="728F5FA9" w14:textId="63EFD22D" w:rsidR="00463CBF" w:rsidRPr="00E477AF" w:rsidRDefault="00567F77">
      <w:pPr>
        <w:keepNext/>
        <w:spacing w:before="120" w:after="120"/>
        <w:rPr>
          <w:rFonts w:ascii="Arial" w:hAnsi="Arial" w:cs="Arial"/>
          <w:szCs w:val="24"/>
        </w:rPr>
      </w:pPr>
      <w:sdt>
        <w:sdtPr>
          <w:rPr>
            <w:rFonts w:ascii="Arial" w:hAnsi="Arial" w:cs="Arial"/>
            <w:szCs w:val="24"/>
            <w:shd w:val="clear" w:color="auto" w:fill="FFFFFF" w:themeFill="background1"/>
          </w:rPr>
          <w:id w:val="-1363737926"/>
          <w14:checkbox>
            <w14:checked w14:val="0"/>
            <w14:checkedState w14:val="2612" w14:font="MS Gothic"/>
            <w14:uncheckedState w14:val="2610" w14:font="MS Gothic"/>
          </w14:checkbox>
        </w:sdtPr>
        <w:sdtEndPr/>
        <w:sdtContent>
          <w:r w:rsidR="00463CBF">
            <w:rPr>
              <w:rFonts w:ascii="MS Gothic" w:eastAsia="MS Gothic" w:hAnsi="MS Gothic" w:cs="Arial"/>
              <w:szCs w:val="24"/>
              <w:shd w:val="clear" w:color="auto" w:fill="FFFFFF" w:themeFill="background1"/>
            </w:rPr>
            <w:t>☐</w:t>
          </w:r>
        </w:sdtContent>
      </w:sdt>
      <w:r w:rsidR="00463CBF" w:rsidRPr="00E477AF">
        <w:rPr>
          <w:rFonts w:ascii="Arial" w:hAnsi="Arial" w:cs="Arial"/>
          <w:szCs w:val="24"/>
        </w:rPr>
        <w:t xml:space="preserve"> jin</w:t>
      </w:r>
      <w:r w:rsidR="00463CBF">
        <w:rPr>
          <w:rFonts w:ascii="Arial" w:hAnsi="Arial" w:cs="Arial"/>
          <w:szCs w:val="24"/>
        </w:rPr>
        <w:t>ý, uveďte</w:t>
      </w:r>
      <w:r w:rsidR="00463CBF" w:rsidRPr="00E477AF">
        <w:rPr>
          <w:rFonts w:ascii="Arial" w:hAnsi="Arial" w:cs="Arial"/>
          <w:szCs w:val="24"/>
        </w:rPr>
        <w:t xml:space="preserve"> níže</w:t>
      </w:r>
    </w:p>
    <w:tbl>
      <w:tblPr>
        <w:tblStyle w:val="TableGrid"/>
        <w:tblW w:w="0" w:type="auto"/>
        <w:tblLook w:val="04A0" w:firstRow="1" w:lastRow="0" w:firstColumn="1" w:lastColumn="0" w:noHBand="0" w:noVBand="1"/>
      </w:tblPr>
      <w:tblGrid>
        <w:gridCol w:w="9628"/>
      </w:tblGrid>
      <w:tr w:rsidR="00463CBF" w:rsidRPr="00E477AF" w14:paraId="55F3DED5" w14:textId="77777777" w:rsidTr="00EA33C7">
        <w:tc>
          <w:tcPr>
            <w:tcW w:w="9628" w:type="dxa"/>
            <w:tcBorders>
              <w:top w:val="single" w:sz="4" w:space="0" w:color="auto"/>
              <w:left w:val="single" w:sz="4" w:space="0" w:color="auto"/>
              <w:bottom w:val="single" w:sz="4" w:space="0" w:color="auto"/>
              <w:right w:val="single" w:sz="4" w:space="0" w:color="auto"/>
            </w:tcBorders>
            <w:shd w:val="clear" w:color="auto" w:fill="FFFFFF" w:themeFill="background1"/>
          </w:tcPr>
          <w:p w14:paraId="0155DC5F" w14:textId="77777777" w:rsidR="00463CBF" w:rsidRPr="00E477AF" w:rsidRDefault="00463CBF" w:rsidP="002F0908">
            <w:pPr>
              <w:spacing w:before="120" w:after="120"/>
              <w:rPr>
                <w:rFonts w:ascii="Arial" w:hAnsi="Arial" w:cs="Arial"/>
                <w:szCs w:val="24"/>
              </w:rPr>
            </w:pPr>
          </w:p>
        </w:tc>
      </w:tr>
    </w:tbl>
    <w:p w14:paraId="5266D53B" w14:textId="27B62740" w:rsidR="00C85769" w:rsidRPr="00E477AF" w:rsidRDefault="00BD59CF" w:rsidP="00D9105A">
      <w:pPr>
        <w:spacing w:before="240" w:after="120"/>
        <w:rPr>
          <w:rFonts w:ascii="Arial" w:hAnsi="Arial" w:cs="Arial"/>
          <w:b/>
          <w:bCs/>
          <w:szCs w:val="24"/>
        </w:rPr>
      </w:pPr>
      <w:r w:rsidRPr="00666804">
        <w:rPr>
          <w:rFonts w:ascii="Arial" w:hAnsi="Arial" w:cs="Arial"/>
          <w:szCs w:val="24"/>
        </w:rPr>
        <w:t>i</w:t>
      </w:r>
      <w:r w:rsidR="00C85769" w:rsidRPr="00666804">
        <w:rPr>
          <w:rFonts w:ascii="Arial" w:hAnsi="Arial" w:cs="Arial"/>
          <w:szCs w:val="24"/>
        </w:rPr>
        <w:t xml:space="preserve">) </w:t>
      </w:r>
      <w:r w:rsidR="00A64586" w:rsidRPr="00666804">
        <w:rPr>
          <w:rFonts w:ascii="Arial" w:hAnsi="Arial" w:cs="Arial"/>
          <w:szCs w:val="24"/>
        </w:rPr>
        <w:t>podlahová krytina v obytných místnostech</w:t>
      </w:r>
    </w:p>
    <w:p w14:paraId="523BBD00" w14:textId="65559165" w:rsidR="001979C2" w:rsidRPr="00E477AF" w:rsidRDefault="00567F77" w:rsidP="002F0908">
      <w:pPr>
        <w:spacing w:before="240" w:after="120"/>
        <w:rPr>
          <w:rFonts w:ascii="Arial" w:hAnsi="Arial" w:cs="Arial"/>
          <w:szCs w:val="24"/>
        </w:rPr>
      </w:pPr>
      <w:sdt>
        <w:sdtPr>
          <w:rPr>
            <w:rFonts w:ascii="Arial" w:hAnsi="Arial" w:cs="Arial"/>
            <w:szCs w:val="24"/>
            <w:shd w:val="clear" w:color="auto" w:fill="FFFFFF" w:themeFill="background1"/>
          </w:rPr>
          <w:id w:val="1332033331"/>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BD59CF" w:rsidRPr="00E477AF">
        <w:rPr>
          <w:rFonts w:ascii="Arial" w:hAnsi="Arial" w:cs="Arial"/>
          <w:szCs w:val="24"/>
        </w:rPr>
        <w:t xml:space="preserve"> dřevěná podlaha</w:t>
      </w:r>
    </w:p>
    <w:p w14:paraId="58CE81F0" w14:textId="7468B794" w:rsidR="001979C2" w:rsidRPr="00E477AF" w:rsidRDefault="00567F77" w:rsidP="002F0908">
      <w:pPr>
        <w:spacing w:before="120" w:after="120"/>
        <w:rPr>
          <w:rFonts w:ascii="Arial" w:hAnsi="Arial" w:cs="Arial"/>
          <w:szCs w:val="24"/>
        </w:rPr>
      </w:pPr>
      <w:sdt>
        <w:sdtPr>
          <w:rPr>
            <w:rFonts w:ascii="Arial" w:hAnsi="Arial" w:cs="Arial"/>
            <w:szCs w:val="24"/>
            <w:shd w:val="clear" w:color="auto" w:fill="FFFFFF" w:themeFill="background1"/>
          </w:rPr>
          <w:id w:val="-567340893"/>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BD59CF" w:rsidRPr="00E477AF">
        <w:rPr>
          <w:rFonts w:ascii="Arial" w:hAnsi="Arial" w:cs="Arial"/>
          <w:szCs w:val="24"/>
        </w:rPr>
        <w:t xml:space="preserve"> dlažba</w:t>
      </w:r>
    </w:p>
    <w:p w14:paraId="055BC555" w14:textId="78DF4C88" w:rsidR="001979C2" w:rsidRPr="00E477AF" w:rsidRDefault="00567F77" w:rsidP="002F0908">
      <w:pPr>
        <w:spacing w:before="120" w:after="120"/>
        <w:rPr>
          <w:rFonts w:ascii="Arial" w:hAnsi="Arial" w:cs="Arial"/>
          <w:szCs w:val="24"/>
        </w:rPr>
      </w:pPr>
      <w:sdt>
        <w:sdtPr>
          <w:rPr>
            <w:rFonts w:ascii="Arial" w:hAnsi="Arial" w:cs="Arial"/>
            <w:szCs w:val="24"/>
            <w:shd w:val="clear" w:color="auto" w:fill="FFFFFF" w:themeFill="background1"/>
          </w:rPr>
          <w:id w:val="2050883755"/>
          <w14:checkbox>
            <w14:checked w14:val="0"/>
            <w14:checkedState w14:val="2612" w14:font="MS Gothic"/>
            <w14:uncheckedState w14:val="2610" w14:font="MS Gothic"/>
          </w14:checkbox>
        </w:sdtPr>
        <w:sdtEndPr/>
        <w:sdtContent>
          <w:r w:rsidR="004A4F5B">
            <w:rPr>
              <w:rFonts w:ascii="MS Gothic" w:eastAsia="MS Gothic" w:hAnsi="MS Gothic" w:cs="Arial"/>
              <w:szCs w:val="24"/>
              <w:shd w:val="clear" w:color="auto" w:fill="FFFFFF" w:themeFill="background1"/>
            </w:rPr>
            <w:t>☐</w:t>
          </w:r>
        </w:sdtContent>
      </w:sdt>
      <w:r w:rsidR="00BD59CF" w:rsidRPr="00E477AF">
        <w:rPr>
          <w:rFonts w:ascii="Arial" w:hAnsi="Arial" w:cs="Arial"/>
          <w:szCs w:val="24"/>
        </w:rPr>
        <w:t xml:space="preserve"> koberce</w:t>
      </w:r>
    </w:p>
    <w:p w14:paraId="2CAE0BFF" w14:textId="22510A6D" w:rsidR="001979C2" w:rsidRPr="00E477AF" w:rsidRDefault="00567F77" w:rsidP="002F0908">
      <w:pPr>
        <w:spacing w:before="120" w:after="120"/>
        <w:rPr>
          <w:rFonts w:ascii="Arial" w:hAnsi="Arial" w:cs="Arial"/>
          <w:szCs w:val="24"/>
        </w:rPr>
      </w:pPr>
      <w:sdt>
        <w:sdtPr>
          <w:rPr>
            <w:rFonts w:ascii="Arial" w:hAnsi="Arial" w:cs="Arial"/>
            <w:szCs w:val="24"/>
            <w:shd w:val="clear" w:color="auto" w:fill="FFFFFF" w:themeFill="background1"/>
          </w:rPr>
          <w:id w:val="-80225077"/>
          <w14:checkbox>
            <w14:checked w14:val="0"/>
            <w14:checkedState w14:val="2612" w14:font="MS Gothic"/>
            <w14:uncheckedState w14:val="2610" w14:font="MS Gothic"/>
          </w14:checkbox>
        </w:sdtPr>
        <w:sdtEndPr/>
        <w:sdtContent>
          <w:r w:rsidR="004A4F5B">
            <w:rPr>
              <w:rFonts w:ascii="MS Gothic" w:eastAsia="MS Gothic" w:hAnsi="MS Gothic" w:cs="Arial"/>
              <w:szCs w:val="24"/>
              <w:shd w:val="clear" w:color="auto" w:fill="FFFFFF" w:themeFill="background1"/>
            </w:rPr>
            <w:t>☐</w:t>
          </w:r>
        </w:sdtContent>
      </w:sdt>
      <w:r w:rsidR="00BD59CF" w:rsidRPr="00E477AF">
        <w:rPr>
          <w:rFonts w:ascii="Arial" w:hAnsi="Arial" w:cs="Arial"/>
          <w:szCs w:val="24"/>
        </w:rPr>
        <w:t xml:space="preserve"> lino, PVC</w:t>
      </w:r>
    </w:p>
    <w:p w14:paraId="2C0EFF5E" w14:textId="6B2F72EE" w:rsidR="001979C2" w:rsidRPr="00E477AF" w:rsidRDefault="00567F77" w:rsidP="002F0908">
      <w:pPr>
        <w:spacing w:before="120" w:after="120"/>
        <w:rPr>
          <w:rFonts w:ascii="Arial" w:hAnsi="Arial" w:cs="Arial"/>
          <w:szCs w:val="24"/>
        </w:rPr>
      </w:pPr>
      <w:sdt>
        <w:sdtPr>
          <w:rPr>
            <w:rFonts w:ascii="Arial" w:hAnsi="Arial" w:cs="Arial"/>
            <w:szCs w:val="24"/>
            <w:shd w:val="clear" w:color="auto" w:fill="FFFFFF" w:themeFill="background1"/>
          </w:rPr>
          <w:id w:val="-383408742"/>
          <w14:checkbox>
            <w14:checked w14:val="0"/>
            <w14:checkedState w14:val="2612" w14:font="MS Gothic"/>
            <w14:uncheckedState w14:val="2610" w14:font="MS Gothic"/>
          </w14:checkbox>
        </w:sdtPr>
        <w:sdtEndPr/>
        <w:sdtContent>
          <w:r w:rsidR="004A4F5B">
            <w:rPr>
              <w:rFonts w:ascii="MS Gothic" w:eastAsia="MS Gothic" w:hAnsi="MS Gothic" w:cs="Arial"/>
              <w:szCs w:val="24"/>
              <w:shd w:val="clear" w:color="auto" w:fill="FFFFFF" w:themeFill="background1"/>
            </w:rPr>
            <w:t>☐</w:t>
          </w:r>
        </w:sdtContent>
      </w:sdt>
      <w:r w:rsidR="00BD59CF" w:rsidRPr="00E477AF">
        <w:rPr>
          <w:rFonts w:ascii="Arial" w:hAnsi="Arial" w:cs="Arial"/>
          <w:szCs w:val="24"/>
        </w:rPr>
        <w:t xml:space="preserve"> vinyl</w:t>
      </w:r>
    </w:p>
    <w:p w14:paraId="566788CC" w14:textId="396DD34F" w:rsidR="001979C2" w:rsidRPr="00E477AF" w:rsidRDefault="00567F77" w:rsidP="002F0908">
      <w:pPr>
        <w:spacing w:before="120" w:after="120"/>
        <w:rPr>
          <w:rFonts w:ascii="Arial" w:hAnsi="Arial" w:cs="Arial"/>
          <w:szCs w:val="24"/>
        </w:rPr>
      </w:pPr>
      <w:sdt>
        <w:sdtPr>
          <w:rPr>
            <w:rFonts w:ascii="Arial" w:hAnsi="Arial" w:cs="Arial"/>
            <w:szCs w:val="24"/>
            <w:shd w:val="clear" w:color="auto" w:fill="FFFFFF" w:themeFill="background1"/>
          </w:rPr>
          <w:id w:val="-1301525443"/>
          <w14:checkbox>
            <w14:checked w14:val="0"/>
            <w14:checkedState w14:val="2612" w14:font="MS Gothic"/>
            <w14:uncheckedState w14:val="2610" w14:font="MS Gothic"/>
          </w14:checkbox>
        </w:sdtPr>
        <w:sdtEndPr/>
        <w:sdtContent>
          <w:r w:rsidR="00463CBF">
            <w:rPr>
              <w:rFonts w:ascii="MS Gothic" w:eastAsia="MS Gothic" w:hAnsi="MS Gothic" w:cs="Arial"/>
              <w:szCs w:val="24"/>
              <w:shd w:val="clear" w:color="auto" w:fill="FFFFFF" w:themeFill="background1"/>
            </w:rPr>
            <w:t>☐</w:t>
          </w:r>
        </w:sdtContent>
      </w:sdt>
      <w:r w:rsidR="00BD59CF" w:rsidRPr="00E477AF">
        <w:rPr>
          <w:rFonts w:ascii="Arial" w:hAnsi="Arial" w:cs="Arial"/>
          <w:szCs w:val="24"/>
        </w:rPr>
        <w:t xml:space="preserve"> jin</w:t>
      </w:r>
      <w:r w:rsidR="00463CBF">
        <w:rPr>
          <w:rFonts w:ascii="Arial" w:hAnsi="Arial" w:cs="Arial"/>
          <w:szCs w:val="24"/>
        </w:rPr>
        <w:t>á, uveďte</w:t>
      </w:r>
      <w:r w:rsidR="00BD59CF" w:rsidRPr="00E477AF">
        <w:rPr>
          <w:rFonts w:ascii="Arial" w:hAnsi="Arial" w:cs="Arial"/>
          <w:szCs w:val="24"/>
        </w:rPr>
        <w:t xml:space="preserve"> specifikujte níže</w:t>
      </w:r>
    </w:p>
    <w:tbl>
      <w:tblPr>
        <w:tblStyle w:val="TableGrid"/>
        <w:tblW w:w="0" w:type="auto"/>
        <w:tblLook w:val="04A0" w:firstRow="1" w:lastRow="0" w:firstColumn="1" w:lastColumn="0" w:noHBand="0" w:noVBand="1"/>
      </w:tblPr>
      <w:tblGrid>
        <w:gridCol w:w="9628"/>
      </w:tblGrid>
      <w:tr w:rsidR="001979C2" w:rsidRPr="00E477AF" w14:paraId="2B067D64" w14:textId="77777777" w:rsidTr="00883F0D">
        <w:tc>
          <w:tcPr>
            <w:tcW w:w="9628" w:type="dxa"/>
            <w:tcBorders>
              <w:top w:val="single" w:sz="4" w:space="0" w:color="auto"/>
              <w:left w:val="single" w:sz="4" w:space="0" w:color="auto"/>
              <w:bottom w:val="single" w:sz="4" w:space="0" w:color="auto"/>
              <w:right w:val="single" w:sz="4" w:space="0" w:color="auto"/>
            </w:tcBorders>
            <w:shd w:val="clear" w:color="auto" w:fill="FFFFFF" w:themeFill="background1"/>
          </w:tcPr>
          <w:p w14:paraId="5CF7D72B" w14:textId="77777777" w:rsidR="001979C2" w:rsidRPr="00E477AF" w:rsidRDefault="001979C2" w:rsidP="002F0908">
            <w:pPr>
              <w:spacing w:before="120" w:after="120"/>
              <w:rPr>
                <w:rFonts w:ascii="Arial" w:hAnsi="Arial" w:cs="Arial"/>
                <w:szCs w:val="24"/>
              </w:rPr>
            </w:pPr>
          </w:p>
        </w:tc>
      </w:tr>
    </w:tbl>
    <w:p w14:paraId="2835380B" w14:textId="77777777" w:rsidR="00463CBF" w:rsidRDefault="00463CBF" w:rsidP="002F0908">
      <w:pPr>
        <w:spacing w:after="0"/>
        <w:rPr>
          <w:rFonts w:ascii="Arial" w:hAnsi="Arial" w:cs="Arial"/>
          <w:b/>
          <w:bCs/>
          <w:szCs w:val="24"/>
        </w:rPr>
      </w:pPr>
      <w:r>
        <w:rPr>
          <w:rFonts w:ascii="Arial" w:hAnsi="Arial" w:cs="Arial"/>
          <w:b/>
          <w:bCs/>
          <w:szCs w:val="24"/>
        </w:rPr>
        <w:br w:type="page"/>
      </w:r>
    </w:p>
    <w:p w14:paraId="0ACB5988" w14:textId="2990846E" w:rsidR="00010F0D" w:rsidRPr="002B699B" w:rsidRDefault="008678DB" w:rsidP="002F0908">
      <w:pPr>
        <w:spacing w:before="360" w:after="120"/>
        <w:rPr>
          <w:rFonts w:ascii="Arial" w:hAnsi="Arial" w:cs="Arial"/>
          <w:szCs w:val="24"/>
        </w:rPr>
      </w:pPr>
      <w:r w:rsidRPr="002B699B">
        <w:rPr>
          <w:rFonts w:ascii="Arial" w:hAnsi="Arial" w:cs="Arial"/>
          <w:szCs w:val="24"/>
        </w:rPr>
        <w:lastRenderedPageBreak/>
        <w:t>j</w:t>
      </w:r>
      <w:r w:rsidR="00883F0D" w:rsidRPr="002B699B">
        <w:rPr>
          <w:rFonts w:ascii="Arial" w:hAnsi="Arial" w:cs="Arial"/>
          <w:szCs w:val="24"/>
        </w:rPr>
        <w:t xml:space="preserve">) </w:t>
      </w:r>
      <w:r w:rsidR="00010F0D" w:rsidRPr="002B699B">
        <w:rPr>
          <w:rFonts w:ascii="Arial" w:hAnsi="Arial" w:cs="Arial"/>
          <w:szCs w:val="24"/>
        </w:rPr>
        <w:t>plynová zařízení</w:t>
      </w:r>
    </w:p>
    <w:p w14:paraId="031032E1" w14:textId="52039E00" w:rsidR="00010F0D" w:rsidRPr="00E477AF" w:rsidRDefault="00567F77" w:rsidP="002F0908">
      <w:pPr>
        <w:spacing w:before="120" w:after="120"/>
        <w:rPr>
          <w:rFonts w:ascii="Arial" w:hAnsi="Arial" w:cs="Arial"/>
          <w:b/>
          <w:bCs/>
          <w:szCs w:val="24"/>
        </w:rPr>
      </w:pPr>
      <w:sdt>
        <w:sdtPr>
          <w:rPr>
            <w:rFonts w:ascii="Arial" w:hAnsi="Arial" w:cs="Arial"/>
            <w:szCs w:val="24"/>
            <w:shd w:val="clear" w:color="auto" w:fill="FFFFFF" w:themeFill="background1"/>
          </w:rPr>
          <w:id w:val="2002467967"/>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010F0D" w:rsidRPr="00E477AF">
        <w:rPr>
          <w:rFonts w:ascii="Arial" w:hAnsi="Arial" w:cs="Arial"/>
          <w:szCs w:val="24"/>
        </w:rPr>
        <w:t xml:space="preserve"> ano</w:t>
      </w:r>
    </w:p>
    <w:p w14:paraId="209CC650" w14:textId="48E8B828" w:rsidR="00010F0D" w:rsidRPr="00E477AF" w:rsidRDefault="00567F77" w:rsidP="002F0908">
      <w:pPr>
        <w:spacing w:before="120" w:after="120"/>
        <w:rPr>
          <w:rFonts w:ascii="Arial" w:hAnsi="Arial" w:cs="Arial"/>
          <w:szCs w:val="24"/>
        </w:rPr>
      </w:pPr>
      <w:sdt>
        <w:sdtPr>
          <w:rPr>
            <w:rFonts w:ascii="Arial" w:hAnsi="Arial" w:cs="Arial"/>
            <w:szCs w:val="24"/>
            <w:shd w:val="clear" w:color="auto" w:fill="FFFFFF" w:themeFill="background1"/>
          </w:rPr>
          <w:id w:val="784776354"/>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010F0D" w:rsidRPr="00E477AF">
        <w:rPr>
          <w:rFonts w:ascii="Arial" w:hAnsi="Arial" w:cs="Arial"/>
          <w:szCs w:val="24"/>
        </w:rPr>
        <w:t xml:space="preserve"> ne</w:t>
      </w:r>
    </w:p>
    <w:tbl>
      <w:tblPr>
        <w:tblStyle w:val="TableGrid"/>
        <w:tblW w:w="9640" w:type="dxa"/>
        <w:tblInd w:w="-142" w:type="dxa"/>
        <w:tblLook w:val="04A0" w:firstRow="1" w:lastRow="0" w:firstColumn="1" w:lastColumn="0" w:noHBand="0" w:noVBand="1"/>
      </w:tblPr>
      <w:tblGrid>
        <w:gridCol w:w="4678"/>
        <w:gridCol w:w="4962"/>
      </w:tblGrid>
      <w:tr w:rsidR="00F626B9" w:rsidRPr="00E477AF" w14:paraId="57514601" w14:textId="77777777" w:rsidTr="006A0108">
        <w:tc>
          <w:tcPr>
            <w:tcW w:w="4678" w:type="dxa"/>
            <w:tcBorders>
              <w:right w:val="single" w:sz="4" w:space="0" w:color="auto"/>
            </w:tcBorders>
          </w:tcPr>
          <w:p w14:paraId="5D768F97" w14:textId="30AE7646" w:rsidR="005762FC" w:rsidRPr="00E477AF" w:rsidRDefault="00D5024E" w:rsidP="002F0908">
            <w:pPr>
              <w:spacing w:before="120" w:after="120"/>
              <w:jc w:val="both"/>
              <w:rPr>
                <w:rFonts w:ascii="Arial" w:hAnsi="Arial" w:cs="Arial"/>
                <w:szCs w:val="24"/>
              </w:rPr>
            </w:pPr>
            <w:r w:rsidRPr="00E477AF">
              <w:rPr>
                <w:rFonts w:ascii="Arial" w:hAnsi="Arial" w:cs="Arial"/>
                <w:szCs w:val="24"/>
              </w:rPr>
              <w:t>č</w:t>
            </w:r>
            <w:r w:rsidR="005762FC" w:rsidRPr="00E477AF">
              <w:rPr>
                <w:rFonts w:ascii="Arial" w:hAnsi="Arial" w:cs="Arial"/>
                <w:szCs w:val="24"/>
              </w:rPr>
              <w:t xml:space="preserve">íslo odběrného místa plynu EIC </w:t>
            </w:r>
          </w:p>
        </w:tc>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Pr>
          <w:p w14:paraId="286F77BD" w14:textId="77777777" w:rsidR="005762FC" w:rsidRPr="00E477AF" w:rsidRDefault="005762FC" w:rsidP="002F0908">
            <w:pPr>
              <w:spacing w:before="120" w:after="120"/>
              <w:ind w:left="177" w:hanging="35"/>
              <w:jc w:val="both"/>
              <w:rPr>
                <w:rFonts w:ascii="Arial" w:hAnsi="Arial" w:cs="Arial"/>
                <w:szCs w:val="24"/>
              </w:rPr>
            </w:pPr>
          </w:p>
        </w:tc>
      </w:tr>
    </w:tbl>
    <w:p w14:paraId="4B8464E8" w14:textId="77777777" w:rsidR="00081B3E" w:rsidRPr="00EE7309" w:rsidRDefault="00081B3E" w:rsidP="002F0908">
      <w:pPr>
        <w:spacing w:after="0"/>
        <w:rPr>
          <w:rFonts w:ascii="Arial" w:hAnsi="Arial" w:cs="Arial"/>
          <w:b/>
          <w:bCs/>
          <w:sz w:val="10"/>
          <w:szCs w:val="10"/>
        </w:rPr>
      </w:pPr>
    </w:p>
    <w:tbl>
      <w:tblPr>
        <w:tblStyle w:val="TableGrid"/>
        <w:tblW w:w="9640" w:type="dxa"/>
        <w:tblInd w:w="-142" w:type="dxa"/>
        <w:tblLook w:val="04A0" w:firstRow="1" w:lastRow="0" w:firstColumn="1" w:lastColumn="0" w:noHBand="0" w:noVBand="1"/>
      </w:tblPr>
      <w:tblGrid>
        <w:gridCol w:w="4678"/>
        <w:gridCol w:w="993"/>
        <w:gridCol w:w="1275"/>
        <w:gridCol w:w="850"/>
        <w:gridCol w:w="1844"/>
      </w:tblGrid>
      <w:tr w:rsidR="00081B3E" w:rsidRPr="00E477AF" w14:paraId="5D91873A" w14:textId="77777777" w:rsidTr="00EA33C7">
        <w:tc>
          <w:tcPr>
            <w:tcW w:w="4678" w:type="dxa"/>
          </w:tcPr>
          <w:p w14:paraId="42CD268B" w14:textId="77777777" w:rsidR="00081B3E" w:rsidRPr="00E477AF" w:rsidRDefault="00081B3E" w:rsidP="002F0908">
            <w:pPr>
              <w:spacing w:before="120" w:after="120"/>
              <w:jc w:val="both"/>
              <w:rPr>
                <w:rFonts w:ascii="Arial" w:hAnsi="Arial" w:cs="Arial"/>
                <w:szCs w:val="24"/>
              </w:rPr>
            </w:pPr>
            <w:r w:rsidRPr="00E477AF">
              <w:rPr>
                <w:rFonts w:ascii="Arial" w:hAnsi="Arial" w:cs="Arial"/>
                <w:szCs w:val="24"/>
              </w:rPr>
              <w:t>poslední revize plynových zařízení v bytě</w:t>
            </w:r>
          </w:p>
        </w:tc>
        <w:tc>
          <w:tcPr>
            <w:tcW w:w="993" w:type="dxa"/>
            <w:tcBorders>
              <w:right w:val="single" w:sz="4" w:space="0" w:color="auto"/>
            </w:tcBorders>
          </w:tcPr>
          <w:p w14:paraId="534C7717" w14:textId="77777777" w:rsidR="00081B3E" w:rsidRPr="00E477AF" w:rsidRDefault="00081B3E">
            <w:pPr>
              <w:spacing w:before="120" w:after="120"/>
              <w:ind w:hanging="35"/>
              <w:jc w:val="right"/>
              <w:rPr>
                <w:rFonts w:ascii="Arial" w:hAnsi="Arial" w:cs="Arial"/>
                <w:szCs w:val="24"/>
              </w:rPr>
            </w:pPr>
            <w:r w:rsidRPr="00E477AF">
              <w:rPr>
                <w:rFonts w:ascii="Arial" w:hAnsi="Arial" w:cs="Arial"/>
                <w:szCs w:val="24"/>
              </w:rPr>
              <w:t>měsíc</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378189F8" w14:textId="77777777" w:rsidR="00081B3E" w:rsidRPr="00E477AF" w:rsidRDefault="00081B3E" w:rsidP="002F0908">
            <w:pPr>
              <w:spacing w:before="120" w:after="120"/>
              <w:ind w:hanging="35"/>
              <w:jc w:val="both"/>
              <w:rPr>
                <w:rFonts w:ascii="Arial" w:hAnsi="Arial" w:cs="Arial"/>
                <w:szCs w:val="24"/>
              </w:rPr>
            </w:pPr>
          </w:p>
        </w:tc>
        <w:tc>
          <w:tcPr>
            <w:tcW w:w="850" w:type="dxa"/>
            <w:tcBorders>
              <w:left w:val="single" w:sz="4" w:space="0" w:color="auto"/>
              <w:right w:val="single" w:sz="4" w:space="0" w:color="auto"/>
            </w:tcBorders>
          </w:tcPr>
          <w:p w14:paraId="7F96B60C" w14:textId="77777777" w:rsidR="00081B3E" w:rsidRPr="00E477AF" w:rsidRDefault="00081B3E">
            <w:pPr>
              <w:spacing w:before="120" w:after="120"/>
              <w:ind w:hanging="35"/>
              <w:jc w:val="right"/>
              <w:rPr>
                <w:rFonts w:ascii="Arial" w:hAnsi="Arial" w:cs="Arial"/>
                <w:szCs w:val="24"/>
              </w:rPr>
            </w:pPr>
            <w:r w:rsidRPr="00E477AF">
              <w:rPr>
                <w:rFonts w:ascii="Arial" w:hAnsi="Arial" w:cs="Arial"/>
                <w:szCs w:val="24"/>
              </w:rPr>
              <w:t>rok</w:t>
            </w:r>
          </w:p>
        </w:tc>
        <w:tc>
          <w:tcPr>
            <w:tcW w:w="1844" w:type="dxa"/>
            <w:tcBorders>
              <w:top w:val="single" w:sz="4" w:space="0" w:color="auto"/>
              <w:left w:val="single" w:sz="4" w:space="0" w:color="auto"/>
              <w:bottom w:val="single" w:sz="4" w:space="0" w:color="auto"/>
              <w:right w:val="single" w:sz="4" w:space="0" w:color="auto"/>
            </w:tcBorders>
            <w:shd w:val="clear" w:color="auto" w:fill="FFFFFF" w:themeFill="background1"/>
          </w:tcPr>
          <w:p w14:paraId="53D2EB16" w14:textId="77777777" w:rsidR="00081B3E" w:rsidRPr="00E477AF" w:rsidRDefault="00081B3E" w:rsidP="002F0908">
            <w:pPr>
              <w:spacing w:before="120" w:after="120"/>
              <w:ind w:hanging="35"/>
              <w:jc w:val="both"/>
              <w:rPr>
                <w:rFonts w:ascii="Arial" w:hAnsi="Arial" w:cs="Arial"/>
                <w:szCs w:val="24"/>
              </w:rPr>
            </w:pPr>
          </w:p>
        </w:tc>
      </w:tr>
    </w:tbl>
    <w:p w14:paraId="0DB05B2E" w14:textId="2FAFECDB" w:rsidR="00312AD5" w:rsidRPr="00EA42F9" w:rsidRDefault="00312AD5" w:rsidP="002F0908">
      <w:pPr>
        <w:spacing w:after="0"/>
        <w:rPr>
          <w:rFonts w:ascii="Arial" w:hAnsi="Arial" w:cs="Arial"/>
          <w:sz w:val="10"/>
          <w:szCs w:val="10"/>
        </w:rPr>
      </w:pPr>
    </w:p>
    <w:tbl>
      <w:tblPr>
        <w:tblStyle w:val="TableGrid"/>
        <w:tblW w:w="9640" w:type="dxa"/>
        <w:tblInd w:w="-142" w:type="dxa"/>
        <w:tblLook w:val="04A0" w:firstRow="1" w:lastRow="0" w:firstColumn="1" w:lastColumn="0" w:noHBand="0" w:noVBand="1"/>
      </w:tblPr>
      <w:tblGrid>
        <w:gridCol w:w="4678"/>
        <w:gridCol w:w="4962"/>
      </w:tblGrid>
      <w:tr w:rsidR="00AC7645" w:rsidRPr="00E477AF" w14:paraId="402CD65D" w14:textId="77777777" w:rsidTr="00AC7645">
        <w:tc>
          <w:tcPr>
            <w:tcW w:w="4678" w:type="dxa"/>
            <w:tcBorders>
              <w:right w:val="single" w:sz="4" w:space="0" w:color="auto"/>
            </w:tcBorders>
          </w:tcPr>
          <w:p w14:paraId="2BE468D3" w14:textId="7CF06289" w:rsidR="00AC7645" w:rsidRPr="00E477AF" w:rsidRDefault="00EA42F9" w:rsidP="002F0908">
            <w:pPr>
              <w:spacing w:before="120" w:after="120"/>
              <w:jc w:val="both"/>
              <w:rPr>
                <w:rFonts w:ascii="Arial" w:hAnsi="Arial" w:cs="Arial"/>
                <w:szCs w:val="24"/>
              </w:rPr>
            </w:pPr>
            <w:r>
              <w:rPr>
                <w:rFonts w:ascii="Arial" w:hAnsi="Arial" w:cs="Arial"/>
                <w:szCs w:val="24"/>
              </w:rPr>
              <w:t xml:space="preserve">k) </w:t>
            </w:r>
            <w:r w:rsidR="00D5024E" w:rsidRPr="00E477AF">
              <w:rPr>
                <w:rFonts w:ascii="Arial" w:hAnsi="Arial" w:cs="Arial"/>
                <w:szCs w:val="24"/>
              </w:rPr>
              <w:t>č</w:t>
            </w:r>
            <w:r w:rsidR="00AC7645" w:rsidRPr="00E477AF">
              <w:rPr>
                <w:rFonts w:ascii="Arial" w:hAnsi="Arial" w:cs="Arial"/>
                <w:szCs w:val="24"/>
              </w:rPr>
              <w:t>íslo odběrného místa elektřiny EAN</w:t>
            </w:r>
          </w:p>
        </w:tc>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Pr>
          <w:p w14:paraId="74962C42" w14:textId="01BD66D5" w:rsidR="00AC7645" w:rsidRPr="00E477AF" w:rsidRDefault="00AC7645" w:rsidP="002F0908">
            <w:pPr>
              <w:spacing w:before="120" w:after="120"/>
              <w:ind w:left="177" w:hanging="35"/>
              <w:jc w:val="both"/>
              <w:rPr>
                <w:rFonts w:ascii="Arial" w:hAnsi="Arial" w:cs="Arial"/>
                <w:szCs w:val="24"/>
              </w:rPr>
            </w:pPr>
          </w:p>
        </w:tc>
      </w:tr>
    </w:tbl>
    <w:p w14:paraId="667C9498" w14:textId="4F83C884" w:rsidR="00AE258B" w:rsidRPr="00EA42F9" w:rsidRDefault="00AE258B" w:rsidP="002F0908">
      <w:pPr>
        <w:spacing w:after="0"/>
        <w:rPr>
          <w:rFonts w:ascii="Arial" w:hAnsi="Arial" w:cs="Arial"/>
          <w:sz w:val="10"/>
          <w:szCs w:val="10"/>
        </w:rPr>
      </w:pPr>
    </w:p>
    <w:tbl>
      <w:tblPr>
        <w:tblStyle w:val="TableGrid"/>
        <w:tblW w:w="5671" w:type="dxa"/>
        <w:tblInd w:w="-142" w:type="dxa"/>
        <w:tblLook w:val="04A0" w:firstRow="1" w:lastRow="0" w:firstColumn="1" w:lastColumn="0" w:noHBand="0" w:noVBand="1"/>
      </w:tblPr>
      <w:tblGrid>
        <w:gridCol w:w="4678"/>
        <w:gridCol w:w="993"/>
      </w:tblGrid>
      <w:tr w:rsidR="00D0685D" w:rsidRPr="00E477AF" w14:paraId="0EF6BFE8" w14:textId="77777777" w:rsidTr="00EA42F9">
        <w:tc>
          <w:tcPr>
            <w:tcW w:w="4678" w:type="dxa"/>
            <w:tcBorders>
              <w:right w:val="single" w:sz="4" w:space="0" w:color="auto"/>
            </w:tcBorders>
          </w:tcPr>
          <w:p w14:paraId="1EA25ED0" w14:textId="53B25F66" w:rsidR="00D0685D" w:rsidRPr="00EA42F9" w:rsidRDefault="00B838D6" w:rsidP="002F0908">
            <w:pPr>
              <w:spacing w:before="120" w:after="120"/>
              <w:ind w:left="36"/>
              <w:jc w:val="both"/>
              <w:rPr>
                <w:rFonts w:ascii="Arial" w:hAnsi="Arial" w:cs="Arial"/>
                <w:szCs w:val="24"/>
              </w:rPr>
            </w:pPr>
            <w:r w:rsidRPr="00EA42F9">
              <w:rPr>
                <w:rFonts w:ascii="Arial" w:hAnsi="Arial" w:cs="Arial"/>
                <w:szCs w:val="24"/>
              </w:rPr>
              <w:t xml:space="preserve">l) </w:t>
            </w:r>
            <w:r w:rsidR="00D5024E" w:rsidRPr="00EA42F9">
              <w:rPr>
                <w:rFonts w:ascii="Arial" w:hAnsi="Arial" w:cs="Arial"/>
                <w:szCs w:val="24"/>
              </w:rPr>
              <w:t>e</w:t>
            </w:r>
            <w:r w:rsidRPr="00EA42F9">
              <w:rPr>
                <w:rFonts w:ascii="Arial" w:hAnsi="Arial" w:cs="Arial"/>
                <w:szCs w:val="24"/>
              </w:rPr>
              <w:t>nergetická třída – štítek PENB1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14:paraId="561C18F8" w14:textId="04E5ECDD" w:rsidR="00D0685D" w:rsidRPr="00E477AF" w:rsidRDefault="00D0685D" w:rsidP="002F0908">
            <w:pPr>
              <w:spacing w:before="120" w:after="120"/>
              <w:ind w:left="177" w:hanging="35"/>
              <w:jc w:val="both"/>
              <w:rPr>
                <w:rFonts w:ascii="Arial" w:hAnsi="Arial" w:cs="Arial"/>
                <w:szCs w:val="24"/>
              </w:rPr>
            </w:pPr>
          </w:p>
        </w:tc>
      </w:tr>
    </w:tbl>
    <w:p w14:paraId="58C1304F" w14:textId="7A1E1985" w:rsidR="007203F6" w:rsidRPr="00725DB5" w:rsidRDefault="006C7525" w:rsidP="006C7525">
      <w:pPr>
        <w:spacing w:before="240" w:after="0"/>
        <w:rPr>
          <w:rFonts w:ascii="Arial" w:hAnsi="Arial" w:cs="Arial"/>
          <w:szCs w:val="24"/>
        </w:rPr>
      </w:pPr>
      <w:r>
        <w:rPr>
          <w:rFonts w:ascii="Arial" w:hAnsi="Arial" w:cs="Arial"/>
          <w:szCs w:val="24"/>
        </w:rPr>
        <w:t>m</w:t>
      </w:r>
      <w:r w:rsidR="009A6B06" w:rsidRPr="00725DB5">
        <w:rPr>
          <w:rFonts w:ascii="Arial" w:hAnsi="Arial" w:cs="Arial"/>
          <w:szCs w:val="24"/>
        </w:rPr>
        <w:t xml:space="preserve">) </w:t>
      </w:r>
      <w:r w:rsidR="009F5887">
        <w:rPr>
          <w:rFonts w:ascii="Arial" w:hAnsi="Arial" w:cs="Arial"/>
          <w:szCs w:val="24"/>
        </w:rPr>
        <w:t xml:space="preserve">prostorové </w:t>
      </w:r>
      <w:r w:rsidR="000D4387">
        <w:rPr>
          <w:rFonts w:ascii="Arial" w:hAnsi="Arial" w:cs="Arial"/>
          <w:szCs w:val="24"/>
        </w:rPr>
        <w:t>možnosti bytu</w:t>
      </w:r>
    </w:p>
    <w:p w14:paraId="04AEC80A" w14:textId="2797D390" w:rsidR="007203F6" w:rsidRPr="00E477AF" w:rsidRDefault="00567F77" w:rsidP="002F0908">
      <w:pPr>
        <w:spacing w:before="120" w:after="0"/>
        <w:ind w:left="284" w:hanging="284"/>
        <w:rPr>
          <w:rFonts w:ascii="Arial" w:hAnsi="Arial" w:cs="Arial"/>
          <w:szCs w:val="24"/>
        </w:rPr>
      </w:pPr>
      <w:sdt>
        <w:sdtPr>
          <w:rPr>
            <w:rFonts w:ascii="Arial" w:hAnsi="Arial" w:cs="Arial"/>
            <w:szCs w:val="24"/>
            <w:shd w:val="clear" w:color="auto" w:fill="FFFFFF" w:themeFill="background1"/>
          </w:rPr>
          <w:id w:val="992839726"/>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2438F5" w:rsidRPr="00E477AF">
        <w:rPr>
          <w:rFonts w:ascii="Arial" w:hAnsi="Arial" w:cs="Arial"/>
          <w:szCs w:val="24"/>
        </w:rPr>
        <w:t xml:space="preserve"> </w:t>
      </w:r>
      <w:r w:rsidR="005856DA">
        <w:rPr>
          <w:rFonts w:ascii="Arial" w:hAnsi="Arial" w:cs="Arial"/>
          <w:szCs w:val="24"/>
        </w:rPr>
        <w:t>v</w:t>
      </w:r>
      <w:r w:rsidR="007203F6" w:rsidRPr="00E477AF">
        <w:rPr>
          <w:rFonts w:ascii="Arial" w:hAnsi="Arial" w:cs="Arial"/>
          <w:szCs w:val="24"/>
        </w:rPr>
        <w:t xml:space="preserve"> bytě je minimálně jedna místnost, která umožňuje umístit manželskou postel a</w:t>
      </w:r>
      <w:r w:rsidR="002438F5" w:rsidRPr="00E477AF">
        <w:rPr>
          <w:rFonts w:ascii="Arial" w:hAnsi="Arial" w:cs="Arial"/>
          <w:szCs w:val="24"/>
        </w:rPr>
        <w:t> </w:t>
      </w:r>
      <w:r w:rsidR="007203F6" w:rsidRPr="00E477AF">
        <w:rPr>
          <w:rFonts w:ascii="Arial" w:hAnsi="Arial" w:cs="Arial"/>
          <w:szCs w:val="24"/>
        </w:rPr>
        <w:t>dětskou postýlku</w:t>
      </w:r>
    </w:p>
    <w:p w14:paraId="7B38611F" w14:textId="6D46CC18" w:rsidR="007203F6" w:rsidRPr="00E477AF" w:rsidRDefault="00567F77" w:rsidP="002F0908">
      <w:pPr>
        <w:spacing w:before="120" w:after="0"/>
        <w:ind w:left="284" w:hanging="284"/>
        <w:rPr>
          <w:rFonts w:ascii="Arial" w:hAnsi="Arial" w:cs="Arial"/>
          <w:szCs w:val="24"/>
        </w:rPr>
      </w:pPr>
      <w:sdt>
        <w:sdtPr>
          <w:rPr>
            <w:rFonts w:ascii="Arial" w:hAnsi="Arial" w:cs="Arial"/>
            <w:szCs w:val="24"/>
            <w:shd w:val="clear" w:color="auto" w:fill="FFFFFF" w:themeFill="background1"/>
          </w:rPr>
          <w:id w:val="-340622646"/>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2438F5" w:rsidRPr="00E477AF">
        <w:rPr>
          <w:rFonts w:ascii="Arial" w:hAnsi="Arial" w:cs="Arial"/>
          <w:szCs w:val="24"/>
        </w:rPr>
        <w:t xml:space="preserve"> </w:t>
      </w:r>
      <w:r w:rsidR="005856DA">
        <w:rPr>
          <w:rFonts w:ascii="Arial" w:hAnsi="Arial" w:cs="Arial"/>
          <w:szCs w:val="24"/>
        </w:rPr>
        <w:t>v</w:t>
      </w:r>
      <w:r w:rsidR="007203F6" w:rsidRPr="00E477AF">
        <w:rPr>
          <w:rFonts w:ascii="Arial" w:hAnsi="Arial" w:cs="Arial"/>
          <w:szCs w:val="24"/>
        </w:rPr>
        <w:t>šechny průchody v bytě jsou min</w:t>
      </w:r>
      <w:r w:rsidR="00725DB5">
        <w:rPr>
          <w:rFonts w:ascii="Arial" w:hAnsi="Arial" w:cs="Arial"/>
          <w:szCs w:val="24"/>
        </w:rPr>
        <w:t>imálně</w:t>
      </w:r>
      <w:r w:rsidR="007203F6" w:rsidRPr="00E477AF">
        <w:rPr>
          <w:rFonts w:ascii="Arial" w:hAnsi="Arial" w:cs="Arial"/>
          <w:szCs w:val="24"/>
        </w:rPr>
        <w:t xml:space="preserve"> 80 cm</w:t>
      </w:r>
      <w:r w:rsidR="00725DB5">
        <w:rPr>
          <w:rFonts w:ascii="Arial" w:hAnsi="Arial" w:cs="Arial"/>
          <w:szCs w:val="24"/>
        </w:rPr>
        <w:t xml:space="preserve"> široké</w:t>
      </w:r>
    </w:p>
    <w:p w14:paraId="4E764EED" w14:textId="2B4A3B4C" w:rsidR="007203F6" w:rsidRPr="00E477AF" w:rsidRDefault="00567F77" w:rsidP="002F0908">
      <w:pPr>
        <w:spacing w:before="120" w:after="0"/>
        <w:ind w:left="284" w:hanging="284"/>
        <w:rPr>
          <w:rFonts w:ascii="Arial" w:hAnsi="Arial" w:cs="Arial"/>
          <w:szCs w:val="24"/>
        </w:rPr>
      </w:pPr>
      <w:sdt>
        <w:sdtPr>
          <w:rPr>
            <w:rFonts w:ascii="Arial" w:hAnsi="Arial" w:cs="Arial"/>
            <w:szCs w:val="24"/>
            <w:shd w:val="clear" w:color="auto" w:fill="FFFFFF" w:themeFill="background1"/>
          </w:rPr>
          <w:id w:val="1055738866"/>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2438F5" w:rsidRPr="00E477AF">
        <w:rPr>
          <w:rFonts w:ascii="Arial" w:hAnsi="Arial" w:cs="Arial"/>
          <w:szCs w:val="24"/>
        </w:rPr>
        <w:t xml:space="preserve"> </w:t>
      </w:r>
      <w:r w:rsidR="005856DA">
        <w:rPr>
          <w:rFonts w:ascii="Arial" w:hAnsi="Arial" w:cs="Arial"/>
          <w:szCs w:val="24"/>
        </w:rPr>
        <w:t>v</w:t>
      </w:r>
      <w:r w:rsidR="007203F6" w:rsidRPr="00E477AF">
        <w:rPr>
          <w:rFonts w:ascii="Arial" w:hAnsi="Arial" w:cs="Arial"/>
          <w:szCs w:val="24"/>
        </w:rPr>
        <w:t xml:space="preserve"> bytě nejsou žádné schody </w:t>
      </w:r>
      <w:r w:rsidR="00403C1C" w:rsidRPr="00E477AF">
        <w:rPr>
          <w:rFonts w:ascii="Arial" w:hAnsi="Arial" w:cs="Arial"/>
          <w:szCs w:val="24"/>
        </w:rPr>
        <w:t xml:space="preserve">(kromě </w:t>
      </w:r>
      <w:r w:rsidR="007203F6" w:rsidRPr="00E477AF">
        <w:rPr>
          <w:rFonts w:ascii="Arial" w:hAnsi="Arial" w:cs="Arial"/>
          <w:szCs w:val="24"/>
        </w:rPr>
        <w:t>vstupu na lodži</w:t>
      </w:r>
      <w:r w:rsidR="00B126BF" w:rsidRPr="00E477AF">
        <w:rPr>
          <w:rFonts w:ascii="Arial" w:hAnsi="Arial" w:cs="Arial"/>
          <w:szCs w:val="24"/>
        </w:rPr>
        <w:t>i</w:t>
      </w:r>
      <w:r w:rsidR="007203F6" w:rsidRPr="00E477AF">
        <w:rPr>
          <w:rFonts w:ascii="Arial" w:hAnsi="Arial" w:cs="Arial"/>
          <w:szCs w:val="24"/>
        </w:rPr>
        <w:t xml:space="preserve"> či balkon</w:t>
      </w:r>
      <w:r w:rsidR="00403C1C" w:rsidRPr="00E477AF">
        <w:rPr>
          <w:rFonts w:ascii="Arial" w:hAnsi="Arial" w:cs="Arial"/>
          <w:szCs w:val="24"/>
        </w:rPr>
        <w:t>)</w:t>
      </w:r>
    </w:p>
    <w:p w14:paraId="4E5D2C1C" w14:textId="592E07D7" w:rsidR="007203F6" w:rsidRPr="00E477AF" w:rsidRDefault="00567F77" w:rsidP="002F0908">
      <w:pPr>
        <w:spacing w:before="120" w:after="0"/>
        <w:ind w:left="284" w:hanging="284"/>
        <w:rPr>
          <w:rFonts w:ascii="Arial" w:hAnsi="Arial" w:cs="Arial"/>
          <w:szCs w:val="24"/>
        </w:rPr>
      </w:pPr>
      <w:sdt>
        <w:sdtPr>
          <w:rPr>
            <w:rFonts w:ascii="Arial" w:hAnsi="Arial" w:cs="Arial"/>
            <w:szCs w:val="24"/>
            <w:shd w:val="clear" w:color="auto" w:fill="FFFFFF" w:themeFill="background1"/>
          </w:rPr>
          <w:id w:val="-173653695"/>
          <w14:checkbox>
            <w14:checked w14:val="0"/>
            <w14:checkedState w14:val="2612" w14:font="MS Gothic"/>
            <w14:uncheckedState w14:val="2610" w14:font="MS Gothic"/>
          </w14:checkbox>
        </w:sdtPr>
        <w:sdtEndPr/>
        <w:sdtContent>
          <w:r w:rsidR="00B54DD1">
            <w:rPr>
              <w:rFonts w:ascii="MS Gothic" w:eastAsia="MS Gothic" w:hAnsi="MS Gothic" w:cs="Arial"/>
              <w:szCs w:val="24"/>
              <w:shd w:val="clear" w:color="auto" w:fill="FFFFFF" w:themeFill="background1"/>
            </w:rPr>
            <w:t>☐</w:t>
          </w:r>
        </w:sdtContent>
      </w:sdt>
      <w:r w:rsidR="002438F5" w:rsidRPr="00E477AF">
        <w:rPr>
          <w:rFonts w:ascii="Arial" w:hAnsi="Arial" w:cs="Arial"/>
          <w:szCs w:val="24"/>
        </w:rPr>
        <w:t xml:space="preserve"> </w:t>
      </w:r>
      <w:r w:rsidR="005856DA">
        <w:rPr>
          <w:rFonts w:ascii="Arial" w:hAnsi="Arial" w:cs="Arial"/>
          <w:szCs w:val="24"/>
        </w:rPr>
        <w:t>d</w:t>
      </w:r>
      <w:r w:rsidR="007203F6" w:rsidRPr="00E477AF">
        <w:rPr>
          <w:rFonts w:ascii="Arial" w:hAnsi="Arial" w:cs="Arial"/>
          <w:szCs w:val="24"/>
        </w:rPr>
        <w:t>o bytu je možno se bez problému dostat na menším mechanickém vozíku</w:t>
      </w:r>
    </w:p>
    <w:p w14:paraId="6163AE20" w14:textId="1797DBF4" w:rsidR="006C7525" w:rsidRDefault="006C7525" w:rsidP="00E90E59">
      <w:pPr>
        <w:spacing w:before="240" w:after="0"/>
        <w:rPr>
          <w:rFonts w:ascii="Arial" w:hAnsi="Arial" w:cs="Arial"/>
          <w:szCs w:val="24"/>
        </w:rPr>
      </w:pPr>
      <w:r w:rsidRPr="00E477AF">
        <w:rPr>
          <w:rFonts w:ascii="Arial" w:hAnsi="Arial" w:cs="Arial"/>
          <w:b/>
          <w:bCs/>
          <w:szCs w:val="24"/>
        </w:rPr>
        <w:t>1</w:t>
      </w:r>
      <w:r>
        <w:rPr>
          <w:rFonts w:ascii="Arial" w:hAnsi="Arial" w:cs="Arial"/>
          <w:b/>
          <w:bCs/>
          <w:szCs w:val="24"/>
        </w:rPr>
        <w:t>2</w:t>
      </w:r>
      <w:r w:rsidRPr="00E477AF">
        <w:rPr>
          <w:rFonts w:ascii="Arial" w:hAnsi="Arial" w:cs="Arial"/>
          <w:b/>
          <w:bCs/>
          <w:szCs w:val="24"/>
        </w:rPr>
        <w:t xml:space="preserve"> V</w:t>
      </w:r>
      <w:r w:rsidR="00000FB4">
        <w:rPr>
          <w:rFonts w:ascii="Arial" w:hAnsi="Arial" w:cs="Arial"/>
          <w:b/>
          <w:bCs/>
          <w:szCs w:val="24"/>
        </w:rPr>
        <w:t>ýbava</w:t>
      </w:r>
      <w:r w:rsidRPr="00E477AF">
        <w:rPr>
          <w:rFonts w:ascii="Arial" w:hAnsi="Arial" w:cs="Arial"/>
          <w:b/>
          <w:bCs/>
          <w:szCs w:val="24"/>
        </w:rPr>
        <w:t xml:space="preserve"> bytu</w:t>
      </w:r>
    </w:p>
    <w:p w14:paraId="3E80386B" w14:textId="04BCD941" w:rsidR="00504B31" w:rsidRPr="00E90E59" w:rsidRDefault="006C7525" w:rsidP="006C7525">
      <w:pPr>
        <w:spacing w:before="120" w:after="0"/>
        <w:rPr>
          <w:rFonts w:ascii="Arial" w:hAnsi="Arial" w:cs="Arial"/>
          <w:szCs w:val="24"/>
        </w:rPr>
      </w:pPr>
      <w:r>
        <w:rPr>
          <w:rFonts w:ascii="Arial" w:hAnsi="Arial" w:cs="Arial"/>
          <w:szCs w:val="24"/>
        </w:rPr>
        <w:t>a</w:t>
      </w:r>
      <w:r w:rsidR="00504B31" w:rsidRPr="00E90E59">
        <w:rPr>
          <w:rFonts w:ascii="Arial" w:hAnsi="Arial" w:cs="Arial"/>
          <w:szCs w:val="24"/>
        </w:rPr>
        <w:t xml:space="preserve">) </w:t>
      </w:r>
      <w:r w:rsidR="00C75458" w:rsidRPr="00E90E59">
        <w:rPr>
          <w:rFonts w:ascii="Arial" w:hAnsi="Arial" w:cs="Arial"/>
          <w:szCs w:val="24"/>
        </w:rPr>
        <w:t>v</w:t>
      </w:r>
      <w:r w:rsidR="00504B31" w:rsidRPr="00E90E59">
        <w:rPr>
          <w:rFonts w:ascii="Arial" w:hAnsi="Arial" w:cs="Arial"/>
          <w:szCs w:val="24"/>
        </w:rPr>
        <w:t>ybavení bytu</w:t>
      </w:r>
      <w:r w:rsidR="00D24BB1" w:rsidRPr="00E90E59">
        <w:rPr>
          <w:rFonts w:ascii="Arial" w:hAnsi="Arial" w:cs="Arial"/>
          <w:szCs w:val="24"/>
        </w:rPr>
        <w:t xml:space="preserve"> nábytkem</w:t>
      </w:r>
    </w:p>
    <w:p w14:paraId="31C3312E" w14:textId="5A40AE57" w:rsidR="00C3702F" w:rsidRPr="00E477AF" w:rsidRDefault="00567F77" w:rsidP="002F0908">
      <w:pPr>
        <w:spacing w:before="120" w:after="0"/>
        <w:ind w:left="284" w:hanging="284"/>
        <w:rPr>
          <w:rFonts w:ascii="Arial" w:hAnsi="Arial" w:cs="Arial"/>
          <w:szCs w:val="24"/>
        </w:rPr>
      </w:pPr>
      <w:sdt>
        <w:sdtPr>
          <w:rPr>
            <w:rFonts w:ascii="Arial" w:hAnsi="Arial" w:cs="Arial"/>
            <w:szCs w:val="24"/>
            <w:shd w:val="clear" w:color="auto" w:fill="FFFFFF" w:themeFill="background1"/>
          </w:rPr>
          <w:id w:val="-95100416"/>
          <w14:checkbox>
            <w14:checked w14:val="0"/>
            <w14:checkedState w14:val="2612" w14:font="MS Gothic"/>
            <w14:uncheckedState w14:val="2610" w14:font="MS Gothic"/>
          </w14:checkbox>
        </w:sdtPr>
        <w:sdtEndPr/>
        <w:sdtContent>
          <w:r w:rsidR="007B5108">
            <w:rPr>
              <w:rFonts w:ascii="MS Gothic" w:eastAsia="MS Gothic" w:hAnsi="MS Gothic" w:cs="Arial"/>
              <w:szCs w:val="24"/>
              <w:shd w:val="clear" w:color="auto" w:fill="FFFFFF" w:themeFill="background1"/>
            </w:rPr>
            <w:t>☐</w:t>
          </w:r>
        </w:sdtContent>
      </w:sdt>
      <w:r w:rsidR="00C3702F" w:rsidRPr="00E477AF">
        <w:rPr>
          <w:rFonts w:ascii="Arial" w:hAnsi="Arial" w:cs="Arial"/>
          <w:szCs w:val="24"/>
        </w:rPr>
        <w:t xml:space="preserve"> </w:t>
      </w:r>
      <w:r w:rsidR="00A37AF1" w:rsidRPr="00E477AF">
        <w:rPr>
          <w:rFonts w:ascii="Arial" w:hAnsi="Arial" w:cs="Arial"/>
          <w:szCs w:val="24"/>
        </w:rPr>
        <w:t>b</w:t>
      </w:r>
      <w:r w:rsidR="00C3702F" w:rsidRPr="00E477AF">
        <w:rPr>
          <w:rFonts w:ascii="Arial" w:hAnsi="Arial" w:cs="Arial"/>
          <w:szCs w:val="24"/>
        </w:rPr>
        <w:t>yt není vybaven nábytkem</w:t>
      </w:r>
    </w:p>
    <w:p w14:paraId="2AC5B12D" w14:textId="15E2A4CA" w:rsidR="00C3702F" w:rsidRPr="00E477AF" w:rsidRDefault="00567F77" w:rsidP="002F0908">
      <w:pPr>
        <w:spacing w:before="120" w:after="120"/>
        <w:ind w:left="284" w:hanging="284"/>
        <w:rPr>
          <w:rFonts w:ascii="Arial" w:hAnsi="Arial" w:cs="Arial"/>
          <w:szCs w:val="24"/>
        </w:rPr>
      </w:pPr>
      <w:sdt>
        <w:sdtPr>
          <w:rPr>
            <w:rFonts w:ascii="Arial" w:hAnsi="Arial" w:cs="Arial"/>
            <w:szCs w:val="24"/>
            <w:shd w:val="clear" w:color="auto" w:fill="FFFFFF" w:themeFill="background1"/>
          </w:rPr>
          <w:id w:val="1965384877"/>
          <w14:checkbox>
            <w14:checked w14:val="0"/>
            <w14:checkedState w14:val="2612" w14:font="MS Gothic"/>
            <w14:uncheckedState w14:val="2610" w14:font="MS Gothic"/>
          </w14:checkbox>
        </w:sdtPr>
        <w:sdtEndPr/>
        <w:sdtContent>
          <w:r w:rsidR="007B5108">
            <w:rPr>
              <w:rFonts w:ascii="MS Gothic" w:eastAsia="MS Gothic" w:hAnsi="MS Gothic" w:cs="Arial"/>
              <w:szCs w:val="24"/>
              <w:shd w:val="clear" w:color="auto" w:fill="FFFFFF" w:themeFill="background1"/>
            </w:rPr>
            <w:t>☐</w:t>
          </w:r>
        </w:sdtContent>
      </w:sdt>
      <w:r w:rsidR="00C3702F" w:rsidRPr="00E477AF">
        <w:rPr>
          <w:rFonts w:ascii="Arial" w:hAnsi="Arial" w:cs="Arial"/>
          <w:szCs w:val="24"/>
        </w:rPr>
        <w:t xml:space="preserve"> </w:t>
      </w:r>
      <w:r w:rsidR="00A37AF1" w:rsidRPr="00E477AF">
        <w:rPr>
          <w:rFonts w:ascii="Arial" w:hAnsi="Arial" w:cs="Arial"/>
          <w:szCs w:val="24"/>
        </w:rPr>
        <w:t>b</w:t>
      </w:r>
      <w:r w:rsidR="00C3702F" w:rsidRPr="00E477AF">
        <w:rPr>
          <w:rFonts w:ascii="Arial" w:hAnsi="Arial" w:cs="Arial"/>
          <w:szCs w:val="24"/>
        </w:rPr>
        <w:t xml:space="preserve">yt je </w:t>
      </w:r>
      <w:r w:rsidR="005F61B2" w:rsidRPr="00E477AF">
        <w:rPr>
          <w:rFonts w:ascii="Arial" w:hAnsi="Arial" w:cs="Arial"/>
          <w:szCs w:val="24"/>
        </w:rPr>
        <w:t>vybaven</w:t>
      </w:r>
      <w:r w:rsidR="00E213FB">
        <w:rPr>
          <w:rFonts w:ascii="Arial" w:hAnsi="Arial" w:cs="Arial"/>
          <w:szCs w:val="24"/>
        </w:rPr>
        <w:t xml:space="preserve"> nábytkem, uveďte</w:t>
      </w:r>
      <w:r w:rsidR="00AF20D6" w:rsidRPr="00E477AF">
        <w:rPr>
          <w:rFonts w:ascii="Arial" w:hAnsi="Arial" w:cs="Arial"/>
          <w:szCs w:val="24"/>
        </w:rPr>
        <w:t xml:space="preserve"> níže</w:t>
      </w:r>
    </w:p>
    <w:tbl>
      <w:tblPr>
        <w:tblStyle w:val="TableGrid"/>
        <w:tblW w:w="0" w:type="auto"/>
        <w:tblLook w:val="04A0" w:firstRow="1" w:lastRow="0" w:firstColumn="1" w:lastColumn="0" w:noHBand="0" w:noVBand="1"/>
      </w:tblPr>
      <w:tblGrid>
        <w:gridCol w:w="9628"/>
      </w:tblGrid>
      <w:tr w:rsidR="00AF20D6" w:rsidRPr="00E477AF" w14:paraId="0713DF8F" w14:textId="77777777" w:rsidTr="00413608">
        <w:trPr>
          <w:trHeight w:val="1474"/>
        </w:trPr>
        <w:tc>
          <w:tcPr>
            <w:tcW w:w="9628" w:type="dxa"/>
            <w:tcBorders>
              <w:top w:val="single" w:sz="4" w:space="0" w:color="auto"/>
              <w:left w:val="single" w:sz="4" w:space="0" w:color="auto"/>
              <w:bottom w:val="single" w:sz="4" w:space="0" w:color="auto"/>
              <w:right w:val="single" w:sz="4" w:space="0" w:color="auto"/>
            </w:tcBorders>
            <w:shd w:val="clear" w:color="auto" w:fill="FFFFFF" w:themeFill="background1"/>
          </w:tcPr>
          <w:p w14:paraId="399AEA1B" w14:textId="77777777" w:rsidR="00AF20D6" w:rsidRPr="00E477AF" w:rsidRDefault="00AF20D6" w:rsidP="002F0908">
            <w:pPr>
              <w:spacing w:before="120" w:after="120"/>
              <w:rPr>
                <w:rFonts w:ascii="Arial" w:hAnsi="Arial" w:cs="Arial"/>
                <w:szCs w:val="24"/>
              </w:rPr>
            </w:pPr>
          </w:p>
        </w:tc>
      </w:tr>
    </w:tbl>
    <w:p w14:paraId="3E5A33F2" w14:textId="58DAE6D8" w:rsidR="00C75458" w:rsidRPr="00E90E59" w:rsidRDefault="006C7525" w:rsidP="005856DA">
      <w:pPr>
        <w:spacing w:before="240" w:after="0"/>
        <w:rPr>
          <w:rFonts w:ascii="Arial" w:hAnsi="Arial" w:cs="Arial"/>
          <w:szCs w:val="24"/>
        </w:rPr>
      </w:pPr>
      <w:r>
        <w:rPr>
          <w:rFonts w:ascii="Arial" w:hAnsi="Arial" w:cs="Arial"/>
          <w:szCs w:val="24"/>
        </w:rPr>
        <w:t>b)</w:t>
      </w:r>
      <w:r w:rsidR="00C75458" w:rsidRPr="00E90E59">
        <w:rPr>
          <w:rFonts w:ascii="Arial" w:hAnsi="Arial" w:cs="Arial"/>
          <w:szCs w:val="24"/>
        </w:rPr>
        <w:t xml:space="preserve"> vybavení koupelny</w:t>
      </w:r>
    </w:p>
    <w:p w14:paraId="25879A91" w14:textId="3364C248" w:rsidR="00C75458" w:rsidRPr="00E477AF" w:rsidRDefault="00567F77" w:rsidP="002F0908">
      <w:pPr>
        <w:spacing w:before="120" w:after="0"/>
        <w:ind w:left="284" w:hanging="284"/>
        <w:rPr>
          <w:rFonts w:ascii="Arial" w:hAnsi="Arial" w:cs="Arial"/>
          <w:szCs w:val="24"/>
        </w:rPr>
      </w:pPr>
      <w:sdt>
        <w:sdtPr>
          <w:rPr>
            <w:rFonts w:ascii="Arial" w:hAnsi="Arial" w:cs="Arial"/>
            <w:szCs w:val="24"/>
            <w:shd w:val="clear" w:color="auto" w:fill="FFFFFF" w:themeFill="background1"/>
          </w:rPr>
          <w:id w:val="-1610729031"/>
          <w14:checkbox>
            <w14:checked w14:val="0"/>
            <w14:checkedState w14:val="2612" w14:font="MS Gothic"/>
            <w14:uncheckedState w14:val="2610" w14:font="MS Gothic"/>
          </w14:checkbox>
        </w:sdtPr>
        <w:sdtEndPr/>
        <w:sdtContent>
          <w:r w:rsidR="007B5108">
            <w:rPr>
              <w:rFonts w:ascii="MS Gothic" w:eastAsia="MS Gothic" w:hAnsi="MS Gothic" w:cs="Arial"/>
              <w:szCs w:val="24"/>
              <w:shd w:val="clear" w:color="auto" w:fill="FFFFFF" w:themeFill="background1"/>
            </w:rPr>
            <w:t>☐</w:t>
          </w:r>
        </w:sdtContent>
      </w:sdt>
      <w:r w:rsidR="00C75458" w:rsidRPr="00E477AF">
        <w:rPr>
          <w:rFonts w:ascii="Arial" w:hAnsi="Arial" w:cs="Arial"/>
          <w:szCs w:val="24"/>
        </w:rPr>
        <w:t xml:space="preserve"> </w:t>
      </w:r>
      <w:r w:rsidR="00A37AF1" w:rsidRPr="00E477AF">
        <w:rPr>
          <w:rFonts w:ascii="Arial" w:hAnsi="Arial" w:cs="Arial"/>
          <w:szCs w:val="24"/>
        </w:rPr>
        <w:t>vana</w:t>
      </w:r>
    </w:p>
    <w:p w14:paraId="5E41635F" w14:textId="25D6BB41" w:rsidR="00C75458" w:rsidRPr="00E477AF" w:rsidRDefault="00567F77" w:rsidP="002F0908">
      <w:pPr>
        <w:spacing w:before="120" w:after="120"/>
        <w:ind w:left="284" w:hanging="284"/>
        <w:rPr>
          <w:rFonts w:ascii="Arial" w:hAnsi="Arial" w:cs="Arial"/>
          <w:szCs w:val="24"/>
        </w:rPr>
      </w:pPr>
      <w:sdt>
        <w:sdtPr>
          <w:rPr>
            <w:rFonts w:ascii="Arial" w:hAnsi="Arial" w:cs="Arial"/>
            <w:szCs w:val="24"/>
            <w:shd w:val="clear" w:color="auto" w:fill="FFFFFF" w:themeFill="background1"/>
          </w:rPr>
          <w:id w:val="-993027523"/>
          <w14:checkbox>
            <w14:checked w14:val="0"/>
            <w14:checkedState w14:val="2612" w14:font="MS Gothic"/>
            <w14:uncheckedState w14:val="2610" w14:font="MS Gothic"/>
          </w14:checkbox>
        </w:sdtPr>
        <w:sdtEndPr/>
        <w:sdtContent>
          <w:r w:rsidR="007B5108">
            <w:rPr>
              <w:rFonts w:ascii="MS Gothic" w:eastAsia="MS Gothic" w:hAnsi="MS Gothic" w:cs="Arial"/>
              <w:szCs w:val="24"/>
              <w:shd w:val="clear" w:color="auto" w:fill="FFFFFF" w:themeFill="background1"/>
            </w:rPr>
            <w:t>☐</w:t>
          </w:r>
        </w:sdtContent>
      </w:sdt>
      <w:r w:rsidR="00C75458" w:rsidRPr="00E477AF">
        <w:rPr>
          <w:rFonts w:ascii="Arial" w:hAnsi="Arial" w:cs="Arial"/>
          <w:szCs w:val="24"/>
        </w:rPr>
        <w:t xml:space="preserve"> </w:t>
      </w:r>
      <w:r w:rsidR="00A37AF1" w:rsidRPr="00E477AF">
        <w:rPr>
          <w:rFonts w:ascii="Arial" w:hAnsi="Arial" w:cs="Arial"/>
          <w:szCs w:val="24"/>
        </w:rPr>
        <w:t>sprcha</w:t>
      </w:r>
    </w:p>
    <w:p w14:paraId="4954FCDD" w14:textId="32D8A357" w:rsidR="003C5493" w:rsidRPr="00E477AF" w:rsidRDefault="00E17372" w:rsidP="002F0908">
      <w:pPr>
        <w:spacing w:before="360"/>
        <w:rPr>
          <w:rFonts w:ascii="Arial" w:hAnsi="Arial" w:cs="Arial"/>
          <w:b/>
          <w:bCs/>
          <w:szCs w:val="24"/>
        </w:rPr>
      </w:pPr>
      <w:r w:rsidRPr="00E477AF">
        <w:rPr>
          <w:rFonts w:ascii="Arial" w:hAnsi="Arial" w:cs="Arial"/>
          <w:b/>
          <w:bCs/>
          <w:szCs w:val="24"/>
        </w:rPr>
        <w:t>1</w:t>
      </w:r>
      <w:r w:rsidR="005856DA">
        <w:rPr>
          <w:rFonts w:ascii="Arial" w:hAnsi="Arial" w:cs="Arial"/>
          <w:b/>
          <w:bCs/>
          <w:szCs w:val="24"/>
        </w:rPr>
        <w:t>3</w:t>
      </w:r>
      <w:r w:rsidR="003C5493" w:rsidRPr="00E477AF">
        <w:rPr>
          <w:rFonts w:ascii="Arial" w:hAnsi="Arial" w:cs="Arial"/>
          <w:b/>
          <w:bCs/>
          <w:szCs w:val="24"/>
        </w:rPr>
        <w:t xml:space="preserve"> Nájemné</w:t>
      </w:r>
    </w:p>
    <w:p w14:paraId="5C7579B5" w14:textId="68545C29" w:rsidR="003C5493" w:rsidRPr="00E477AF" w:rsidRDefault="00F1453B" w:rsidP="002F0908">
      <w:pPr>
        <w:spacing w:before="120" w:after="120"/>
        <w:rPr>
          <w:rFonts w:ascii="Arial" w:hAnsi="Arial" w:cs="Arial"/>
          <w:szCs w:val="24"/>
        </w:rPr>
      </w:pPr>
      <w:r>
        <w:rPr>
          <w:rFonts w:ascii="Arial" w:hAnsi="Arial" w:cs="Arial"/>
          <w:szCs w:val="24"/>
        </w:rPr>
        <w:t>Požadovaná výše nájemného nebo podnájemného</w:t>
      </w:r>
      <w:r w:rsidR="003702E2">
        <w:rPr>
          <w:rFonts w:ascii="Arial" w:hAnsi="Arial" w:cs="Arial"/>
          <w:szCs w:val="24"/>
        </w:rPr>
        <w:t xml:space="preserve"> </w:t>
      </w:r>
      <w:r w:rsidR="00400B0A">
        <w:rPr>
          <w:rFonts w:ascii="Arial" w:hAnsi="Arial" w:cs="Arial"/>
          <w:szCs w:val="24"/>
        </w:rPr>
        <w:t xml:space="preserve">v Kč </w:t>
      </w:r>
      <w:r w:rsidR="003702E2">
        <w:rPr>
          <w:rFonts w:ascii="Arial" w:hAnsi="Arial" w:cs="Arial"/>
          <w:szCs w:val="24"/>
        </w:rPr>
        <w:t>za měsíc</w:t>
      </w:r>
      <w:r w:rsidR="006B45CE">
        <w:rPr>
          <w:rFonts w:ascii="Arial" w:hAnsi="Arial" w:cs="Arial"/>
          <w:szCs w:val="24"/>
        </w:rPr>
        <w:t xml:space="preserve"> </w:t>
      </w:r>
      <w:r w:rsidR="006B45CE" w:rsidRPr="00B8050F">
        <w:rPr>
          <w:rFonts w:ascii="Arial" w:hAnsi="Arial" w:cs="Arial"/>
          <w:szCs w:val="24"/>
        </w:rPr>
        <w:t>na 1 m</w:t>
      </w:r>
      <w:r w:rsidR="006B45CE" w:rsidRPr="00B8050F">
        <w:rPr>
          <w:rFonts w:ascii="Arial" w:hAnsi="Arial" w:cs="Arial"/>
          <w:szCs w:val="24"/>
          <w:vertAlign w:val="superscript"/>
        </w:rPr>
        <w:t>2</w:t>
      </w:r>
    </w:p>
    <w:tbl>
      <w:tblPr>
        <w:tblStyle w:val="TableGrid"/>
        <w:tblW w:w="0" w:type="auto"/>
        <w:tblLook w:val="04A0" w:firstRow="1" w:lastRow="0" w:firstColumn="1" w:lastColumn="0" w:noHBand="0" w:noVBand="1"/>
      </w:tblPr>
      <w:tblGrid>
        <w:gridCol w:w="2263"/>
      </w:tblGrid>
      <w:tr w:rsidR="003C5493" w:rsidRPr="00E477AF" w14:paraId="04496B33" w14:textId="77777777" w:rsidTr="00E326D1">
        <w:tc>
          <w:tcPr>
            <w:tcW w:w="2263" w:type="dxa"/>
            <w:tcBorders>
              <w:top w:val="single" w:sz="4" w:space="0" w:color="auto"/>
              <w:left w:val="single" w:sz="4" w:space="0" w:color="auto"/>
              <w:bottom w:val="single" w:sz="4" w:space="0" w:color="auto"/>
              <w:right w:val="single" w:sz="4" w:space="0" w:color="auto"/>
            </w:tcBorders>
            <w:shd w:val="clear" w:color="auto" w:fill="FFFFFF" w:themeFill="background1"/>
          </w:tcPr>
          <w:p w14:paraId="21CB0346" w14:textId="0D7EA5AD" w:rsidR="003C5493" w:rsidRPr="00E477AF" w:rsidRDefault="003C5493" w:rsidP="002F0908">
            <w:pPr>
              <w:spacing w:before="120" w:after="120"/>
              <w:rPr>
                <w:rFonts w:ascii="Arial" w:hAnsi="Arial" w:cs="Arial"/>
                <w:szCs w:val="24"/>
              </w:rPr>
            </w:pPr>
          </w:p>
        </w:tc>
      </w:tr>
    </w:tbl>
    <w:p w14:paraId="7CD2E07D" w14:textId="3AFE3D51" w:rsidR="004A4584" w:rsidRPr="00E477AF" w:rsidRDefault="00E17372" w:rsidP="00413608">
      <w:pPr>
        <w:spacing w:before="360"/>
        <w:rPr>
          <w:rFonts w:ascii="Arial" w:hAnsi="Arial" w:cs="Arial"/>
          <w:b/>
          <w:bCs/>
          <w:szCs w:val="24"/>
        </w:rPr>
      </w:pPr>
      <w:r w:rsidRPr="00E477AF">
        <w:rPr>
          <w:rFonts w:ascii="Arial" w:hAnsi="Arial" w:cs="Arial"/>
          <w:b/>
          <w:bCs/>
          <w:szCs w:val="24"/>
        </w:rPr>
        <w:lastRenderedPageBreak/>
        <w:t>1</w:t>
      </w:r>
      <w:r w:rsidR="005856DA">
        <w:rPr>
          <w:rFonts w:ascii="Arial" w:hAnsi="Arial" w:cs="Arial"/>
          <w:b/>
          <w:bCs/>
          <w:szCs w:val="24"/>
        </w:rPr>
        <w:t>4</w:t>
      </w:r>
      <w:r w:rsidR="004A4584" w:rsidRPr="00E477AF">
        <w:rPr>
          <w:rFonts w:ascii="Arial" w:hAnsi="Arial" w:cs="Arial"/>
          <w:b/>
          <w:bCs/>
          <w:szCs w:val="24"/>
        </w:rPr>
        <w:t xml:space="preserve"> Přílohy</w:t>
      </w:r>
    </w:p>
    <w:p w14:paraId="477BC040" w14:textId="234C2E65" w:rsidR="0004237D" w:rsidRPr="00E477AF" w:rsidRDefault="00567F77" w:rsidP="002F0908">
      <w:pPr>
        <w:spacing w:before="120" w:after="120"/>
        <w:ind w:left="426" w:hanging="426"/>
        <w:rPr>
          <w:rFonts w:ascii="Arial" w:hAnsi="Arial" w:cs="Arial"/>
          <w:szCs w:val="24"/>
        </w:rPr>
      </w:pPr>
      <w:sdt>
        <w:sdtPr>
          <w:rPr>
            <w:rFonts w:ascii="Arial" w:hAnsi="Arial" w:cs="Arial"/>
            <w:szCs w:val="24"/>
            <w:shd w:val="clear" w:color="auto" w:fill="FFFFFF" w:themeFill="background1"/>
          </w:rPr>
          <w:id w:val="1287307934"/>
          <w14:checkbox>
            <w14:checked w14:val="0"/>
            <w14:checkedState w14:val="2612" w14:font="MS Gothic"/>
            <w14:uncheckedState w14:val="2610" w14:font="MS Gothic"/>
          </w14:checkbox>
        </w:sdtPr>
        <w:sdtEndPr/>
        <w:sdtContent>
          <w:r w:rsidR="007B5108">
            <w:rPr>
              <w:rFonts w:ascii="MS Gothic" w:eastAsia="MS Gothic" w:hAnsi="MS Gothic" w:cs="Arial"/>
              <w:szCs w:val="24"/>
              <w:shd w:val="clear" w:color="auto" w:fill="FFFFFF" w:themeFill="background1"/>
            </w:rPr>
            <w:t>☐</w:t>
          </w:r>
        </w:sdtContent>
      </w:sdt>
      <w:r w:rsidR="00B55AF7">
        <w:rPr>
          <w:rFonts w:ascii="Arial" w:hAnsi="Arial" w:cs="Arial"/>
          <w:szCs w:val="24"/>
        </w:rPr>
        <w:tab/>
      </w:r>
      <w:r w:rsidR="002F0B6E">
        <w:rPr>
          <w:rFonts w:ascii="Arial" w:hAnsi="Arial" w:cs="Arial"/>
          <w:szCs w:val="24"/>
        </w:rPr>
        <w:t>f</w:t>
      </w:r>
      <w:r w:rsidR="0004237D" w:rsidRPr="00E477AF">
        <w:rPr>
          <w:rFonts w:ascii="Arial" w:hAnsi="Arial" w:cs="Arial"/>
          <w:szCs w:val="24"/>
        </w:rPr>
        <w:t>otodokumentace všech místností</w:t>
      </w:r>
      <w:r w:rsidR="002F0B6E">
        <w:rPr>
          <w:rFonts w:ascii="Arial" w:hAnsi="Arial" w:cs="Arial"/>
          <w:szCs w:val="24"/>
        </w:rPr>
        <w:t xml:space="preserve"> a</w:t>
      </w:r>
      <w:r w:rsidR="0004237D" w:rsidRPr="00E477AF">
        <w:rPr>
          <w:rFonts w:ascii="Arial" w:hAnsi="Arial" w:cs="Arial"/>
          <w:szCs w:val="24"/>
        </w:rPr>
        <w:t xml:space="preserve"> vchodu do domu </w:t>
      </w:r>
    </w:p>
    <w:p w14:paraId="7E5BF0D0" w14:textId="617168F9" w:rsidR="004A4584" w:rsidRPr="00E477AF" w:rsidRDefault="00567F77" w:rsidP="5B90B968">
      <w:pPr>
        <w:spacing w:before="120" w:after="120"/>
        <w:ind w:left="426" w:hanging="426"/>
        <w:rPr>
          <w:rFonts w:ascii="Arial" w:hAnsi="Arial" w:cs="Arial"/>
        </w:rPr>
      </w:pPr>
      <w:sdt>
        <w:sdtPr>
          <w:rPr>
            <w:rFonts w:ascii="Arial" w:hAnsi="Arial" w:cs="Arial"/>
            <w:shd w:val="clear" w:color="auto" w:fill="FFFFFF" w:themeFill="background1"/>
          </w:rPr>
          <w:id w:val="-1769920666"/>
          <w14:checkbox>
            <w14:checked w14:val="0"/>
            <w14:checkedState w14:val="2612" w14:font="MS Gothic"/>
            <w14:uncheckedState w14:val="2610" w14:font="MS Gothic"/>
          </w14:checkbox>
        </w:sdtPr>
        <w:sdtEndPr/>
        <w:sdtContent>
          <w:r w:rsidR="00CD4CC7" w:rsidRPr="5B90B968">
            <w:rPr>
              <w:rFonts w:ascii="MS Gothic" w:eastAsia="MS Gothic" w:hAnsi="MS Gothic" w:cs="Segoe UI Symbol"/>
              <w:shd w:val="clear" w:color="auto" w:fill="FFFFFF" w:themeFill="background1"/>
            </w:rPr>
            <w:t>☐</w:t>
          </w:r>
        </w:sdtContent>
      </w:sdt>
      <w:r w:rsidR="00EA33C7">
        <w:tab/>
      </w:r>
      <w:r w:rsidR="002F0B6E" w:rsidRPr="5B90B968">
        <w:rPr>
          <w:rFonts w:ascii="Arial" w:hAnsi="Arial" w:cs="Arial"/>
        </w:rPr>
        <w:t>p</w:t>
      </w:r>
      <w:r w:rsidR="00153CEC" w:rsidRPr="5B90B968">
        <w:rPr>
          <w:rFonts w:ascii="Arial" w:hAnsi="Arial" w:cs="Arial"/>
        </w:rPr>
        <w:t>ísemný souhlas vlastníka bytu se zápisem do evidence</w:t>
      </w:r>
    </w:p>
    <w:p w14:paraId="28325ACB" w14:textId="69391184" w:rsidR="004A4584" w:rsidRPr="00E477AF" w:rsidRDefault="00567F77" w:rsidP="002F0908">
      <w:pPr>
        <w:spacing w:before="120" w:after="120"/>
        <w:ind w:left="426" w:hanging="426"/>
        <w:rPr>
          <w:rFonts w:ascii="Arial" w:hAnsi="Arial" w:cs="Arial"/>
          <w:szCs w:val="24"/>
        </w:rPr>
      </w:pPr>
      <w:sdt>
        <w:sdtPr>
          <w:rPr>
            <w:rFonts w:ascii="Arial" w:hAnsi="Arial" w:cs="Arial"/>
            <w:szCs w:val="24"/>
            <w:shd w:val="clear" w:color="auto" w:fill="FFFFFF" w:themeFill="background1"/>
          </w:rPr>
          <w:id w:val="-1230219805"/>
          <w14:checkbox>
            <w14:checked w14:val="0"/>
            <w14:checkedState w14:val="2612" w14:font="MS Gothic"/>
            <w14:uncheckedState w14:val="2610" w14:font="MS Gothic"/>
          </w14:checkbox>
        </w:sdtPr>
        <w:sdtEndPr/>
        <w:sdtContent>
          <w:r w:rsidR="007B5108">
            <w:rPr>
              <w:rFonts w:ascii="MS Gothic" w:eastAsia="MS Gothic" w:hAnsi="MS Gothic" w:cs="Arial"/>
              <w:szCs w:val="24"/>
              <w:shd w:val="clear" w:color="auto" w:fill="FFFFFF" w:themeFill="background1"/>
            </w:rPr>
            <w:t>☐</w:t>
          </w:r>
        </w:sdtContent>
      </w:sdt>
      <w:r w:rsidR="00B55AF7">
        <w:rPr>
          <w:rFonts w:ascii="Arial" w:hAnsi="Arial" w:cs="Arial"/>
          <w:szCs w:val="24"/>
        </w:rPr>
        <w:tab/>
      </w:r>
      <w:r w:rsidR="002F0B6E">
        <w:rPr>
          <w:rFonts w:ascii="Arial" w:hAnsi="Arial" w:cs="Arial"/>
          <w:szCs w:val="24"/>
        </w:rPr>
        <w:t>p</w:t>
      </w:r>
      <w:r w:rsidR="0037478C" w:rsidRPr="00E477AF">
        <w:rPr>
          <w:rFonts w:ascii="Arial" w:hAnsi="Arial" w:cs="Arial"/>
          <w:szCs w:val="24"/>
        </w:rPr>
        <w:t>ísemný souhlas nájemce bytu</w:t>
      </w:r>
      <w:r w:rsidR="00C8031A">
        <w:rPr>
          <w:rFonts w:ascii="Arial" w:hAnsi="Arial" w:cs="Arial"/>
          <w:szCs w:val="24"/>
        </w:rPr>
        <w:t xml:space="preserve"> se zápisem do evidence</w:t>
      </w:r>
      <w:r w:rsidR="0037478C" w:rsidRPr="00E477AF">
        <w:rPr>
          <w:rFonts w:ascii="Arial" w:hAnsi="Arial" w:cs="Arial"/>
          <w:szCs w:val="24"/>
        </w:rPr>
        <w:t xml:space="preserve"> </w:t>
      </w:r>
      <w:r w:rsidR="002F0B6E">
        <w:rPr>
          <w:rFonts w:ascii="Arial" w:hAnsi="Arial" w:cs="Arial"/>
          <w:szCs w:val="24"/>
        </w:rPr>
        <w:t>(u</w:t>
      </w:r>
      <w:r w:rsidR="0037478C" w:rsidRPr="00E477AF">
        <w:rPr>
          <w:rFonts w:ascii="Arial" w:hAnsi="Arial" w:cs="Arial"/>
          <w:szCs w:val="24"/>
        </w:rPr>
        <w:t xml:space="preserve"> družstevní</w:t>
      </w:r>
      <w:r w:rsidR="002F0B6E">
        <w:rPr>
          <w:rFonts w:ascii="Arial" w:hAnsi="Arial" w:cs="Arial"/>
          <w:szCs w:val="24"/>
        </w:rPr>
        <w:t>ho</w:t>
      </w:r>
      <w:r w:rsidR="0037478C" w:rsidRPr="00E477AF">
        <w:rPr>
          <w:rFonts w:ascii="Arial" w:hAnsi="Arial" w:cs="Arial"/>
          <w:szCs w:val="24"/>
        </w:rPr>
        <w:t xml:space="preserve"> byt</w:t>
      </w:r>
      <w:r w:rsidR="002F0B6E">
        <w:rPr>
          <w:rFonts w:ascii="Arial" w:hAnsi="Arial" w:cs="Arial"/>
          <w:szCs w:val="24"/>
        </w:rPr>
        <w:t>u)</w:t>
      </w:r>
    </w:p>
    <w:p w14:paraId="50495773" w14:textId="4040A5A3" w:rsidR="00931E5F" w:rsidRPr="00E477AF" w:rsidRDefault="00567F77" w:rsidP="002F0908">
      <w:pPr>
        <w:spacing w:before="120" w:after="120"/>
        <w:ind w:left="426" w:hanging="426"/>
        <w:rPr>
          <w:rFonts w:ascii="Arial" w:hAnsi="Arial" w:cs="Arial"/>
          <w:szCs w:val="24"/>
        </w:rPr>
      </w:pPr>
      <w:sdt>
        <w:sdtPr>
          <w:rPr>
            <w:rFonts w:ascii="Arial" w:hAnsi="Arial" w:cs="Arial"/>
            <w:szCs w:val="24"/>
            <w:shd w:val="clear" w:color="auto" w:fill="FFFFFF" w:themeFill="background1"/>
          </w:rPr>
          <w:id w:val="1160889843"/>
          <w14:checkbox>
            <w14:checked w14:val="0"/>
            <w14:checkedState w14:val="2612" w14:font="MS Gothic"/>
            <w14:uncheckedState w14:val="2610" w14:font="MS Gothic"/>
          </w14:checkbox>
        </w:sdtPr>
        <w:sdtEndPr/>
        <w:sdtContent>
          <w:r w:rsidR="007B5108">
            <w:rPr>
              <w:rFonts w:ascii="MS Gothic" w:eastAsia="MS Gothic" w:hAnsi="MS Gothic" w:cs="Arial"/>
              <w:szCs w:val="24"/>
              <w:shd w:val="clear" w:color="auto" w:fill="FFFFFF" w:themeFill="background1"/>
            </w:rPr>
            <w:t>☐</w:t>
          </w:r>
        </w:sdtContent>
      </w:sdt>
      <w:r w:rsidR="00B55AF7">
        <w:rPr>
          <w:rFonts w:ascii="Arial" w:hAnsi="Arial" w:cs="Arial"/>
          <w:szCs w:val="24"/>
        </w:rPr>
        <w:tab/>
      </w:r>
      <w:r w:rsidR="00E11CC3">
        <w:rPr>
          <w:rFonts w:ascii="Arial" w:hAnsi="Arial" w:cs="Arial"/>
          <w:szCs w:val="24"/>
        </w:rPr>
        <w:t>p</w:t>
      </w:r>
      <w:r w:rsidR="00690F1A" w:rsidRPr="00E477AF">
        <w:rPr>
          <w:rFonts w:ascii="Arial" w:hAnsi="Arial" w:cs="Arial"/>
          <w:szCs w:val="24"/>
        </w:rPr>
        <w:t>otvrzení o bezdlužnosti vlastníka</w:t>
      </w:r>
      <w:r w:rsidR="00B25800">
        <w:rPr>
          <w:rFonts w:ascii="Arial" w:hAnsi="Arial" w:cs="Arial"/>
          <w:szCs w:val="24"/>
        </w:rPr>
        <w:t xml:space="preserve"> bytu vůči společenství vlastníků jednotek</w:t>
      </w:r>
    </w:p>
    <w:p w14:paraId="40C058AD" w14:textId="188DE0C0" w:rsidR="00812638" w:rsidRDefault="00567F77" w:rsidP="002F0908">
      <w:pPr>
        <w:spacing w:before="120" w:after="120"/>
        <w:ind w:left="426" w:hanging="426"/>
        <w:rPr>
          <w:rFonts w:ascii="Arial" w:hAnsi="Arial" w:cs="Arial"/>
        </w:rPr>
      </w:pPr>
      <w:sdt>
        <w:sdtPr>
          <w:rPr>
            <w:rFonts w:ascii="Arial" w:hAnsi="Arial" w:cs="Arial"/>
            <w:shd w:val="clear" w:color="auto" w:fill="FFFFFF" w:themeFill="background1"/>
          </w:rPr>
          <w:id w:val="632217149"/>
          <w14:checkbox>
            <w14:checked w14:val="0"/>
            <w14:checkedState w14:val="2612" w14:font="MS Gothic"/>
            <w14:uncheckedState w14:val="2610" w14:font="MS Gothic"/>
          </w14:checkbox>
        </w:sdtPr>
        <w:sdtEndPr/>
        <w:sdtContent>
          <w:r w:rsidR="007B5108">
            <w:rPr>
              <w:rFonts w:ascii="MS Gothic" w:eastAsia="MS Gothic" w:hAnsi="MS Gothic" w:cs="Arial"/>
              <w:shd w:val="clear" w:color="auto" w:fill="FFFFFF" w:themeFill="background1"/>
            </w:rPr>
            <w:t>☐</w:t>
          </w:r>
        </w:sdtContent>
      </w:sdt>
      <w:r w:rsidR="00B55AF7">
        <w:rPr>
          <w:rFonts w:ascii="Arial" w:hAnsi="Arial" w:cs="Arial"/>
        </w:rPr>
        <w:tab/>
        <w:t>č</w:t>
      </w:r>
      <w:r w:rsidR="00812638" w:rsidRPr="00E477AF">
        <w:rPr>
          <w:rFonts w:ascii="Arial" w:hAnsi="Arial" w:cs="Arial"/>
        </w:rPr>
        <w:t>estné prohlášení</w:t>
      </w:r>
      <w:r w:rsidR="0082009B" w:rsidRPr="00E477AF">
        <w:rPr>
          <w:rFonts w:ascii="Arial" w:hAnsi="Arial" w:cs="Arial"/>
        </w:rPr>
        <w:t xml:space="preserve"> o splnění základních funkčních standardů bytu podle přílohy č. 1</w:t>
      </w:r>
      <w:r w:rsidR="00B55AF7">
        <w:rPr>
          <w:rFonts w:ascii="Arial" w:hAnsi="Arial" w:cs="Arial"/>
        </w:rPr>
        <w:br/>
        <w:t xml:space="preserve">k </w:t>
      </w:r>
      <w:r w:rsidR="0082009B" w:rsidRPr="00E477AF">
        <w:rPr>
          <w:rFonts w:ascii="Arial" w:hAnsi="Arial" w:cs="Arial"/>
        </w:rPr>
        <w:t>zákon</w:t>
      </w:r>
      <w:r w:rsidR="00B55AF7">
        <w:rPr>
          <w:rFonts w:ascii="Arial" w:hAnsi="Arial" w:cs="Arial"/>
        </w:rPr>
        <w:t>u</w:t>
      </w:r>
      <w:r w:rsidR="0082009B" w:rsidRPr="00E477AF">
        <w:rPr>
          <w:rFonts w:ascii="Arial" w:hAnsi="Arial" w:cs="Arial"/>
        </w:rPr>
        <w:t xml:space="preserve"> o podpoře bydlení</w:t>
      </w:r>
    </w:p>
    <w:p w14:paraId="5BC25A2A" w14:textId="77777777" w:rsidR="007A467E" w:rsidRPr="00036A1E" w:rsidRDefault="00567F77" w:rsidP="007A467E">
      <w:pPr>
        <w:spacing w:before="120" w:after="120"/>
        <w:ind w:left="426" w:hanging="426"/>
        <w:rPr>
          <w:rFonts w:ascii="Arial" w:hAnsi="Arial" w:cs="Arial"/>
          <w:szCs w:val="24"/>
        </w:rPr>
      </w:pPr>
      <w:sdt>
        <w:sdtPr>
          <w:rPr>
            <w:rFonts w:ascii="Arial" w:hAnsi="Arial" w:cs="Arial"/>
            <w:szCs w:val="24"/>
            <w:shd w:val="clear" w:color="auto" w:fill="FFFFFF" w:themeFill="background1"/>
          </w:rPr>
          <w:id w:val="1237981840"/>
          <w14:checkbox>
            <w14:checked w14:val="0"/>
            <w14:checkedState w14:val="2612" w14:font="MS Gothic"/>
            <w14:uncheckedState w14:val="2610" w14:font="MS Gothic"/>
          </w14:checkbox>
        </w:sdtPr>
        <w:sdtEndPr/>
        <w:sdtContent>
          <w:r w:rsidR="007A467E" w:rsidRPr="00A816C9">
            <w:rPr>
              <w:rFonts w:ascii="MS Gothic" w:eastAsia="MS Gothic" w:hAnsi="MS Gothic" w:cs="Arial"/>
              <w:szCs w:val="24"/>
              <w:shd w:val="clear" w:color="auto" w:fill="FFFFFF" w:themeFill="background1"/>
            </w:rPr>
            <w:t>☐</w:t>
          </w:r>
        </w:sdtContent>
      </w:sdt>
      <w:r w:rsidR="007A467E">
        <w:rPr>
          <w:rFonts w:ascii="Arial" w:hAnsi="Arial" w:cs="Arial"/>
          <w:szCs w:val="24"/>
        </w:rPr>
        <w:tab/>
      </w:r>
      <w:r w:rsidR="007A467E" w:rsidRPr="00036A1E">
        <w:rPr>
          <w:rFonts w:ascii="Arial" w:hAnsi="Arial" w:cs="Arial"/>
          <w:szCs w:val="24"/>
        </w:rPr>
        <w:t>pověření zaměstnance</w:t>
      </w:r>
    </w:p>
    <w:p w14:paraId="4A09F046" w14:textId="77777777" w:rsidR="007A467E" w:rsidRPr="00036A1E" w:rsidRDefault="00567F77" w:rsidP="007A467E">
      <w:pPr>
        <w:spacing w:before="120" w:after="120"/>
        <w:ind w:left="426" w:hanging="426"/>
        <w:rPr>
          <w:rFonts w:ascii="Arial" w:hAnsi="Arial" w:cs="Arial"/>
          <w:szCs w:val="24"/>
        </w:rPr>
      </w:pPr>
      <w:sdt>
        <w:sdtPr>
          <w:rPr>
            <w:rFonts w:ascii="Arial" w:hAnsi="Arial" w:cs="Arial"/>
            <w:szCs w:val="24"/>
            <w:shd w:val="clear" w:color="auto" w:fill="FFFFFF" w:themeFill="background1"/>
          </w:rPr>
          <w:id w:val="-2088064882"/>
          <w14:checkbox>
            <w14:checked w14:val="0"/>
            <w14:checkedState w14:val="2612" w14:font="MS Gothic"/>
            <w14:uncheckedState w14:val="2610" w14:font="MS Gothic"/>
          </w14:checkbox>
        </w:sdtPr>
        <w:sdtEndPr/>
        <w:sdtContent>
          <w:r w:rsidR="007A467E" w:rsidRPr="00A816C9">
            <w:rPr>
              <w:rFonts w:ascii="MS Gothic" w:eastAsia="MS Gothic" w:hAnsi="MS Gothic" w:cs="Arial"/>
              <w:szCs w:val="24"/>
              <w:shd w:val="clear" w:color="auto" w:fill="FFFFFF" w:themeFill="background1"/>
            </w:rPr>
            <w:t>☐</w:t>
          </w:r>
        </w:sdtContent>
      </w:sdt>
      <w:r w:rsidR="007A467E">
        <w:rPr>
          <w:rFonts w:ascii="Arial" w:hAnsi="Arial" w:cs="Arial"/>
          <w:szCs w:val="24"/>
        </w:rPr>
        <w:tab/>
      </w:r>
      <w:r w:rsidR="007A467E" w:rsidRPr="00036A1E">
        <w:rPr>
          <w:rFonts w:ascii="Arial" w:hAnsi="Arial" w:cs="Arial"/>
          <w:szCs w:val="24"/>
        </w:rPr>
        <w:t>plná moc</w:t>
      </w:r>
    </w:p>
    <w:p w14:paraId="5EDE7DAE" w14:textId="1FF11449" w:rsidR="007A467E" w:rsidRPr="00E477AF" w:rsidRDefault="00567F77" w:rsidP="002F0908">
      <w:pPr>
        <w:spacing w:before="120" w:after="120"/>
        <w:ind w:left="426" w:hanging="426"/>
        <w:rPr>
          <w:rFonts w:ascii="Arial" w:hAnsi="Arial" w:cs="Arial"/>
        </w:rPr>
      </w:pPr>
      <w:sdt>
        <w:sdtPr>
          <w:rPr>
            <w:rFonts w:ascii="Arial" w:hAnsi="Arial" w:cs="Arial"/>
            <w:szCs w:val="24"/>
            <w:shd w:val="clear" w:color="auto" w:fill="FFFFFF" w:themeFill="background1"/>
          </w:rPr>
          <w:id w:val="935950331"/>
          <w14:checkbox>
            <w14:checked w14:val="0"/>
            <w14:checkedState w14:val="2612" w14:font="MS Gothic"/>
            <w14:uncheckedState w14:val="2610" w14:font="MS Gothic"/>
          </w14:checkbox>
        </w:sdtPr>
        <w:sdtEndPr/>
        <w:sdtContent>
          <w:r w:rsidR="007A467E" w:rsidRPr="00A816C9">
            <w:rPr>
              <w:rFonts w:ascii="MS Gothic" w:eastAsia="MS Gothic" w:hAnsi="MS Gothic" w:cs="Arial"/>
              <w:szCs w:val="24"/>
              <w:shd w:val="clear" w:color="auto" w:fill="FFFFFF" w:themeFill="background1"/>
            </w:rPr>
            <w:t>☐</w:t>
          </w:r>
        </w:sdtContent>
      </w:sdt>
      <w:r w:rsidR="007A467E">
        <w:rPr>
          <w:rFonts w:ascii="Arial" w:hAnsi="Arial" w:cs="Arial"/>
          <w:szCs w:val="24"/>
        </w:rPr>
        <w:tab/>
      </w:r>
      <w:r w:rsidR="007A467E" w:rsidRPr="00036A1E">
        <w:rPr>
          <w:rFonts w:ascii="Arial" w:hAnsi="Arial" w:cs="Arial"/>
          <w:szCs w:val="24"/>
        </w:rPr>
        <w:t>jiná písemnost osvědčující právní důvod zastoupení žadatele</w:t>
      </w:r>
    </w:p>
    <w:p w14:paraId="2E16AD01" w14:textId="706DA5DE" w:rsidR="00812638" w:rsidRPr="00E477AF" w:rsidRDefault="00567F77" w:rsidP="002F0908">
      <w:pPr>
        <w:spacing w:before="120" w:after="120"/>
        <w:ind w:left="426" w:hanging="426"/>
        <w:rPr>
          <w:rFonts w:ascii="Arial" w:hAnsi="Arial" w:cs="Arial"/>
          <w:szCs w:val="24"/>
        </w:rPr>
      </w:pPr>
      <w:sdt>
        <w:sdtPr>
          <w:rPr>
            <w:rFonts w:ascii="Arial" w:hAnsi="Arial" w:cs="Arial"/>
            <w:szCs w:val="24"/>
            <w:shd w:val="clear" w:color="auto" w:fill="FFFFFF" w:themeFill="background1"/>
          </w:rPr>
          <w:id w:val="-194393243"/>
          <w14:checkbox>
            <w14:checked w14:val="0"/>
            <w14:checkedState w14:val="2612" w14:font="MS Gothic"/>
            <w14:uncheckedState w14:val="2610" w14:font="MS Gothic"/>
          </w14:checkbox>
        </w:sdtPr>
        <w:sdtEndPr/>
        <w:sdtContent>
          <w:r w:rsidR="007144B7">
            <w:rPr>
              <w:rFonts w:ascii="MS Gothic" w:eastAsia="MS Gothic" w:hAnsi="MS Gothic" w:cs="Arial"/>
              <w:szCs w:val="24"/>
              <w:shd w:val="clear" w:color="auto" w:fill="FFFFFF" w:themeFill="background1"/>
            </w:rPr>
            <w:t>☐</w:t>
          </w:r>
        </w:sdtContent>
      </w:sdt>
      <w:r w:rsidR="007A467E">
        <w:rPr>
          <w:rFonts w:ascii="Arial" w:hAnsi="Arial" w:cs="Arial"/>
          <w:szCs w:val="24"/>
        </w:rPr>
        <w:tab/>
        <w:t>j</w:t>
      </w:r>
      <w:r w:rsidR="00812638" w:rsidRPr="00E477AF">
        <w:rPr>
          <w:rFonts w:ascii="Arial" w:hAnsi="Arial" w:cs="Arial"/>
          <w:szCs w:val="24"/>
        </w:rPr>
        <w:t>iná příloha nebo jiné přílohy, uveďte níže konkrétně</w:t>
      </w:r>
    </w:p>
    <w:tbl>
      <w:tblPr>
        <w:tblStyle w:val="TableGrid"/>
        <w:tblW w:w="9639"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9639"/>
      </w:tblGrid>
      <w:tr w:rsidR="00931E5F" w:rsidRPr="00E477AF" w14:paraId="2614C8A3" w14:textId="77777777" w:rsidTr="00EF7A3A">
        <w:trPr>
          <w:trHeight w:val="1758"/>
        </w:trPr>
        <w:tc>
          <w:tcPr>
            <w:tcW w:w="9639" w:type="dxa"/>
            <w:shd w:val="clear" w:color="auto" w:fill="FFFFFF" w:themeFill="background1"/>
          </w:tcPr>
          <w:p w14:paraId="2445D54E" w14:textId="77777777" w:rsidR="00931E5F" w:rsidRPr="00E477AF" w:rsidRDefault="00931E5F" w:rsidP="002F0908">
            <w:pPr>
              <w:spacing w:before="120" w:after="120"/>
              <w:rPr>
                <w:rFonts w:ascii="Arial" w:hAnsi="Arial" w:cs="Arial"/>
                <w:szCs w:val="24"/>
              </w:rPr>
            </w:pPr>
          </w:p>
        </w:tc>
      </w:tr>
    </w:tbl>
    <w:p w14:paraId="6D540843" w14:textId="34DA091E" w:rsidR="00413608" w:rsidRDefault="00413608" w:rsidP="00413608">
      <w:pPr>
        <w:keepNext/>
        <w:spacing w:before="360" w:after="120"/>
        <w:rPr>
          <w:rFonts w:ascii="Arial" w:hAnsi="Arial" w:cs="Arial"/>
          <w:b/>
          <w:bCs/>
          <w:szCs w:val="24"/>
        </w:rPr>
      </w:pPr>
      <w:r>
        <w:rPr>
          <w:rFonts w:ascii="Arial" w:hAnsi="Arial" w:cs="Arial"/>
          <w:b/>
          <w:bCs/>
          <w:szCs w:val="24"/>
        </w:rPr>
        <w:t>1</w:t>
      </w:r>
      <w:r w:rsidR="00DB4027">
        <w:rPr>
          <w:rFonts w:ascii="Arial" w:hAnsi="Arial" w:cs="Arial"/>
          <w:b/>
          <w:bCs/>
          <w:szCs w:val="24"/>
        </w:rPr>
        <w:t>5</w:t>
      </w:r>
      <w:r w:rsidRPr="00046261">
        <w:rPr>
          <w:rFonts w:ascii="Arial" w:hAnsi="Arial" w:cs="Arial"/>
          <w:b/>
          <w:bCs/>
          <w:szCs w:val="24"/>
        </w:rPr>
        <w:t xml:space="preserve"> </w:t>
      </w:r>
      <w:r>
        <w:rPr>
          <w:rFonts w:ascii="Arial" w:hAnsi="Arial" w:cs="Arial"/>
          <w:b/>
          <w:bCs/>
          <w:szCs w:val="24"/>
        </w:rPr>
        <w:t>Fyzická osoba zastupující žadatele</w:t>
      </w:r>
    </w:p>
    <w:p w14:paraId="4BCDD40C" w14:textId="77777777" w:rsidR="00413608" w:rsidRDefault="00413608" w:rsidP="00413608">
      <w:pPr>
        <w:keepNext/>
        <w:spacing w:before="120" w:after="120"/>
        <w:rPr>
          <w:rFonts w:ascii="Arial" w:hAnsi="Arial" w:cs="Arial"/>
          <w:szCs w:val="24"/>
        </w:rPr>
      </w:pPr>
      <w:r>
        <w:rPr>
          <w:rFonts w:ascii="Arial" w:hAnsi="Arial" w:cs="Arial"/>
          <w:szCs w:val="24"/>
        </w:rPr>
        <w:t>a) jméno, popř. jména</w:t>
      </w:r>
    </w:p>
    <w:tbl>
      <w:tblPr>
        <w:tblStyle w:val="TableGrid"/>
        <w:tblW w:w="0" w:type="auto"/>
        <w:tblLook w:val="04A0" w:firstRow="1" w:lastRow="0" w:firstColumn="1" w:lastColumn="0" w:noHBand="0" w:noVBand="1"/>
      </w:tblPr>
      <w:tblGrid>
        <w:gridCol w:w="9629"/>
      </w:tblGrid>
      <w:tr w:rsidR="00413608" w14:paraId="415B4183" w14:textId="77777777" w:rsidTr="00413608">
        <w:tc>
          <w:tcPr>
            <w:tcW w:w="9629" w:type="dxa"/>
            <w:tcBorders>
              <w:top w:val="single" w:sz="4" w:space="0" w:color="auto"/>
              <w:left w:val="single" w:sz="4" w:space="0" w:color="auto"/>
              <w:bottom w:val="single" w:sz="4" w:space="0" w:color="auto"/>
              <w:right w:val="single" w:sz="4" w:space="0" w:color="auto"/>
            </w:tcBorders>
            <w:shd w:val="clear" w:color="auto" w:fill="FFFFFF" w:themeFill="background1"/>
          </w:tcPr>
          <w:p w14:paraId="324CA4CE" w14:textId="77777777" w:rsidR="00413608" w:rsidRDefault="00413608" w:rsidP="00EA33C7">
            <w:pPr>
              <w:spacing w:before="120" w:after="120"/>
              <w:rPr>
                <w:rFonts w:ascii="Arial" w:hAnsi="Arial" w:cs="Arial"/>
                <w:szCs w:val="24"/>
              </w:rPr>
            </w:pPr>
          </w:p>
        </w:tc>
      </w:tr>
    </w:tbl>
    <w:p w14:paraId="64ED0DCA" w14:textId="77777777" w:rsidR="00413608" w:rsidRDefault="00413608" w:rsidP="00413608">
      <w:pPr>
        <w:keepNext/>
        <w:spacing w:before="120" w:after="120"/>
        <w:rPr>
          <w:rFonts w:ascii="Arial" w:hAnsi="Arial" w:cs="Arial"/>
          <w:szCs w:val="24"/>
        </w:rPr>
      </w:pPr>
      <w:r>
        <w:rPr>
          <w:rFonts w:ascii="Arial" w:hAnsi="Arial" w:cs="Arial"/>
          <w:szCs w:val="24"/>
        </w:rPr>
        <w:t>b) příjmení</w:t>
      </w:r>
    </w:p>
    <w:tbl>
      <w:tblPr>
        <w:tblStyle w:val="TableGrid"/>
        <w:tblW w:w="0" w:type="auto"/>
        <w:tblLook w:val="04A0" w:firstRow="1" w:lastRow="0" w:firstColumn="1" w:lastColumn="0" w:noHBand="0" w:noVBand="1"/>
      </w:tblPr>
      <w:tblGrid>
        <w:gridCol w:w="9629"/>
      </w:tblGrid>
      <w:tr w:rsidR="00413608" w14:paraId="540934C4" w14:textId="77777777" w:rsidTr="00413608">
        <w:tc>
          <w:tcPr>
            <w:tcW w:w="9629" w:type="dxa"/>
            <w:tcBorders>
              <w:top w:val="single" w:sz="4" w:space="0" w:color="auto"/>
              <w:left w:val="single" w:sz="4" w:space="0" w:color="auto"/>
              <w:bottom w:val="single" w:sz="4" w:space="0" w:color="auto"/>
              <w:right w:val="single" w:sz="4" w:space="0" w:color="auto"/>
            </w:tcBorders>
            <w:shd w:val="clear" w:color="auto" w:fill="FFFFFF" w:themeFill="background1"/>
          </w:tcPr>
          <w:p w14:paraId="7536D7FE" w14:textId="77777777" w:rsidR="00413608" w:rsidRDefault="00413608" w:rsidP="00EA33C7">
            <w:pPr>
              <w:spacing w:before="120" w:after="120"/>
              <w:rPr>
                <w:rFonts w:ascii="Arial" w:hAnsi="Arial" w:cs="Arial"/>
                <w:szCs w:val="24"/>
              </w:rPr>
            </w:pPr>
          </w:p>
        </w:tc>
      </w:tr>
    </w:tbl>
    <w:p w14:paraId="003A2909" w14:textId="77777777" w:rsidR="00413608" w:rsidRPr="00FC4208" w:rsidRDefault="00413608" w:rsidP="00413608">
      <w:pPr>
        <w:spacing w:before="60" w:after="40"/>
        <w:rPr>
          <w:rFonts w:ascii="Arial" w:hAnsi="Arial" w:cs="Arial"/>
          <w:sz w:val="2"/>
          <w:szCs w:val="2"/>
        </w:rPr>
      </w:pPr>
    </w:p>
    <w:tbl>
      <w:tblPr>
        <w:tblStyle w:val="TableGrid5"/>
        <w:tblW w:w="9750" w:type="dxa"/>
        <w:tblInd w:w="-117" w:type="dxa"/>
        <w:tblLook w:val="04A0" w:firstRow="1" w:lastRow="0" w:firstColumn="1" w:lastColumn="0" w:noHBand="0" w:noVBand="1"/>
      </w:tblPr>
      <w:tblGrid>
        <w:gridCol w:w="4086"/>
        <w:gridCol w:w="5664"/>
      </w:tblGrid>
      <w:tr w:rsidR="00413608" w:rsidRPr="00F72674" w14:paraId="41C393A5" w14:textId="77777777" w:rsidTr="00EA33C7">
        <w:trPr>
          <w:trHeight w:val="516"/>
        </w:trPr>
        <w:tc>
          <w:tcPr>
            <w:tcW w:w="4086" w:type="dxa"/>
            <w:tcBorders>
              <w:right w:val="single" w:sz="4" w:space="0" w:color="auto"/>
            </w:tcBorders>
          </w:tcPr>
          <w:p w14:paraId="5244EBFA" w14:textId="77777777" w:rsidR="00413608" w:rsidRPr="00F72674" w:rsidRDefault="00413608" w:rsidP="00EA33C7">
            <w:pPr>
              <w:spacing w:before="120" w:after="120"/>
              <w:rPr>
                <w:rFonts w:ascii="Arial" w:hAnsi="Arial" w:cs="Arial"/>
              </w:rPr>
            </w:pPr>
            <w:r>
              <w:rPr>
                <w:rFonts w:ascii="Arial" w:hAnsi="Arial" w:cs="Arial"/>
              </w:rPr>
              <w:t>c) d</w:t>
            </w:r>
            <w:r w:rsidRPr="00F72674">
              <w:rPr>
                <w:rFonts w:ascii="Arial" w:hAnsi="Arial" w:cs="Arial"/>
              </w:rPr>
              <w:t>atum narození</w:t>
            </w:r>
          </w:p>
        </w:tc>
        <w:tc>
          <w:tcPr>
            <w:tcW w:w="5664" w:type="dxa"/>
            <w:tcBorders>
              <w:top w:val="single" w:sz="4" w:space="0" w:color="auto"/>
              <w:left w:val="single" w:sz="4" w:space="0" w:color="auto"/>
              <w:bottom w:val="single" w:sz="4" w:space="0" w:color="auto"/>
              <w:right w:val="single" w:sz="4" w:space="0" w:color="auto"/>
            </w:tcBorders>
            <w:shd w:val="clear" w:color="auto" w:fill="FFFFFF" w:themeFill="background1"/>
          </w:tcPr>
          <w:p w14:paraId="391DA805" w14:textId="77777777" w:rsidR="00413608" w:rsidRPr="00F72674" w:rsidRDefault="00413608" w:rsidP="00EA33C7">
            <w:pPr>
              <w:keepNext/>
              <w:spacing w:before="120" w:after="120"/>
              <w:rPr>
                <w:rFonts w:ascii="Arial" w:hAnsi="Arial" w:cs="Arial"/>
                <w:szCs w:val="24"/>
              </w:rPr>
            </w:pPr>
          </w:p>
        </w:tc>
      </w:tr>
    </w:tbl>
    <w:p w14:paraId="0703F3E4" w14:textId="77777777" w:rsidR="00413608" w:rsidRPr="00F72674" w:rsidRDefault="00413608" w:rsidP="00413608">
      <w:pPr>
        <w:keepNext/>
        <w:spacing w:before="120" w:after="120"/>
        <w:rPr>
          <w:rFonts w:ascii="Arial" w:hAnsi="Arial" w:cs="Arial"/>
        </w:rPr>
      </w:pPr>
      <w:r>
        <w:rPr>
          <w:rFonts w:ascii="Arial" w:hAnsi="Arial" w:cs="Arial"/>
        </w:rPr>
        <w:t>d) a</w:t>
      </w:r>
      <w:r w:rsidRPr="00F72674">
        <w:rPr>
          <w:rFonts w:ascii="Arial" w:hAnsi="Arial" w:cs="Arial"/>
        </w:rPr>
        <w:t>dresa místa pobytu</w:t>
      </w:r>
    </w:p>
    <w:tbl>
      <w:tblPr>
        <w:tblStyle w:val="TableGrid"/>
        <w:tblW w:w="9633" w:type="dxa"/>
        <w:tblLook w:val="04A0" w:firstRow="1" w:lastRow="0" w:firstColumn="1" w:lastColumn="0" w:noHBand="0" w:noVBand="1"/>
      </w:tblPr>
      <w:tblGrid>
        <w:gridCol w:w="850"/>
        <w:gridCol w:w="8783"/>
      </w:tblGrid>
      <w:tr w:rsidR="00413608" w14:paraId="78988ED9" w14:textId="77777777" w:rsidTr="00413608">
        <w:tc>
          <w:tcPr>
            <w:tcW w:w="850" w:type="dxa"/>
            <w:tcBorders>
              <w:top w:val="nil"/>
              <w:left w:val="nil"/>
              <w:bottom w:val="nil"/>
              <w:right w:val="single" w:sz="4" w:space="0" w:color="auto"/>
            </w:tcBorders>
          </w:tcPr>
          <w:p w14:paraId="3DB0283A" w14:textId="77777777" w:rsidR="00413608" w:rsidRDefault="00413608" w:rsidP="00EA33C7">
            <w:pPr>
              <w:spacing w:before="120" w:after="120"/>
              <w:rPr>
                <w:rFonts w:ascii="Arial" w:hAnsi="Arial" w:cs="Arial"/>
                <w:szCs w:val="24"/>
              </w:rPr>
            </w:pPr>
            <w:r>
              <w:rPr>
                <w:rFonts w:ascii="Arial" w:hAnsi="Arial" w:cs="Arial"/>
                <w:szCs w:val="24"/>
              </w:rPr>
              <w:t>ulice</w:t>
            </w:r>
          </w:p>
        </w:tc>
        <w:tc>
          <w:tcPr>
            <w:tcW w:w="8783" w:type="dxa"/>
            <w:tcBorders>
              <w:top w:val="single" w:sz="4" w:space="0" w:color="auto"/>
              <w:left w:val="single" w:sz="4" w:space="0" w:color="auto"/>
              <w:bottom w:val="single" w:sz="4" w:space="0" w:color="auto"/>
              <w:right w:val="single" w:sz="4" w:space="0" w:color="auto"/>
            </w:tcBorders>
            <w:shd w:val="clear" w:color="auto" w:fill="FFFFFF" w:themeFill="background1"/>
          </w:tcPr>
          <w:p w14:paraId="2A040DF7" w14:textId="77777777" w:rsidR="00413608" w:rsidRDefault="00413608" w:rsidP="00EA33C7">
            <w:pPr>
              <w:spacing w:before="120" w:after="120"/>
              <w:rPr>
                <w:rFonts w:ascii="Arial" w:hAnsi="Arial" w:cs="Arial"/>
                <w:szCs w:val="24"/>
              </w:rPr>
            </w:pPr>
          </w:p>
        </w:tc>
      </w:tr>
    </w:tbl>
    <w:p w14:paraId="0FAD1E09" w14:textId="77777777" w:rsidR="00413608" w:rsidRPr="00F72674" w:rsidRDefault="00413608" w:rsidP="00413608">
      <w:pPr>
        <w:spacing w:after="0"/>
        <w:jc w:val="both"/>
        <w:rPr>
          <w:rFonts w:ascii="Arial" w:hAnsi="Arial" w:cs="Arial"/>
          <w:sz w:val="2"/>
          <w:szCs w:val="2"/>
        </w:rPr>
      </w:pP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1276"/>
        <w:gridCol w:w="1985"/>
        <w:gridCol w:w="1134"/>
      </w:tblGrid>
      <w:tr w:rsidR="00413608" w:rsidRPr="00F72674" w14:paraId="5CBEB7BE" w14:textId="77777777" w:rsidTr="00EA33C7">
        <w:tc>
          <w:tcPr>
            <w:tcW w:w="1696" w:type="dxa"/>
            <w:tcBorders>
              <w:right w:val="single" w:sz="4" w:space="0" w:color="auto"/>
            </w:tcBorders>
          </w:tcPr>
          <w:p w14:paraId="7F65F4D7" w14:textId="77777777" w:rsidR="00413608" w:rsidRPr="00F72674" w:rsidRDefault="00413608" w:rsidP="00EA33C7">
            <w:pPr>
              <w:spacing w:before="120" w:after="120"/>
              <w:jc w:val="both"/>
              <w:rPr>
                <w:rFonts w:ascii="Arial" w:hAnsi="Arial" w:cs="Arial"/>
                <w:szCs w:val="24"/>
              </w:rPr>
            </w:pPr>
            <w:r>
              <w:rPr>
                <w:rFonts w:ascii="Arial" w:hAnsi="Arial" w:cs="Arial"/>
                <w:szCs w:val="24"/>
              </w:rPr>
              <w:t>č</w:t>
            </w:r>
            <w:r w:rsidRPr="00F72674">
              <w:rPr>
                <w:rFonts w:ascii="Arial" w:hAnsi="Arial" w:cs="Arial"/>
                <w:szCs w:val="24"/>
              </w:rPr>
              <w:t>íslo popisné</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56ED771" w14:textId="77777777" w:rsidR="00413608" w:rsidRPr="00F72674" w:rsidRDefault="00413608" w:rsidP="00EA33C7">
            <w:pPr>
              <w:spacing w:before="120" w:after="120"/>
              <w:jc w:val="both"/>
              <w:rPr>
                <w:rFonts w:ascii="Arial" w:hAnsi="Arial" w:cs="Arial"/>
                <w:szCs w:val="24"/>
              </w:rPr>
            </w:pPr>
          </w:p>
        </w:tc>
        <w:tc>
          <w:tcPr>
            <w:tcW w:w="1985" w:type="dxa"/>
            <w:tcBorders>
              <w:left w:val="single" w:sz="4" w:space="0" w:color="auto"/>
              <w:right w:val="single" w:sz="4" w:space="0" w:color="auto"/>
            </w:tcBorders>
          </w:tcPr>
          <w:p w14:paraId="084BBCEE" w14:textId="77777777" w:rsidR="00413608" w:rsidRPr="00F72674" w:rsidRDefault="00413608" w:rsidP="00EA33C7">
            <w:pPr>
              <w:spacing w:before="120" w:after="120"/>
              <w:jc w:val="both"/>
              <w:rPr>
                <w:rFonts w:ascii="Arial" w:hAnsi="Arial" w:cs="Arial"/>
                <w:szCs w:val="24"/>
              </w:rPr>
            </w:pPr>
            <w:r>
              <w:rPr>
                <w:rFonts w:ascii="Arial" w:hAnsi="Arial" w:cs="Arial"/>
                <w:szCs w:val="24"/>
              </w:rPr>
              <w:t>č</w:t>
            </w:r>
            <w:r w:rsidRPr="00F72674">
              <w:rPr>
                <w:rFonts w:ascii="Arial" w:hAnsi="Arial" w:cs="Arial"/>
                <w:szCs w:val="24"/>
              </w:rPr>
              <w:t>íslo orientační</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C9BB6BF" w14:textId="77777777" w:rsidR="00413608" w:rsidRPr="00F72674" w:rsidRDefault="00413608" w:rsidP="00EA33C7">
            <w:pPr>
              <w:spacing w:before="120" w:after="120"/>
              <w:jc w:val="both"/>
              <w:rPr>
                <w:rFonts w:ascii="Arial" w:hAnsi="Arial" w:cs="Arial"/>
                <w:szCs w:val="24"/>
              </w:rPr>
            </w:pPr>
          </w:p>
        </w:tc>
      </w:tr>
    </w:tbl>
    <w:p w14:paraId="1B9BE59E" w14:textId="77777777" w:rsidR="00413608" w:rsidRPr="00F72674" w:rsidRDefault="00413608" w:rsidP="00413608">
      <w:pPr>
        <w:spacing w:after="0"/>
        <w:jc w:val="both"/>
        <w:rPr>
          <w:rFonts w:ascii="Arial" w:hAnsi="Arial" w:cs="Arial"/>
          <w:sz w:val="2"/>
          <w:szCs w:val="2"/>
        </w:rPr>
      </w:pPr>
    </w:p>
    <w:tbl>
      <w:tblPr>
        <w:tblStyle w:val="TableGrid4"/>
        <w:tblW w:w="0" w:type="auto"/>
        <w:tblLayout w:type="fixed"/>
        <w:tblLook w:val="04A0" w:firstRow="1" w:lastRow="0" w:firstColumn="1" w:lastColumn="0" w:noHBand="0" w:noVBand="1"/>
      </w:tblPr>
      <w:tblGrid>
        <w:gridCol w:w="851"/>
        <w:gridCol w:w="8783"/>
      </w:tblGrid>
      <w:tr w:rsidR="00413608" w:rsidRPr="00F72674" w14:paraId="37B33932" w14:textId="77777777" w:rsidTr="00EA33C7">
        <w:tc>
          <w:tcPr>
            <w:tcW w:w="851" w:type="dxa"/>
            <w:tcBorders>
              <w:top w:val="nil"/>
              <w:left w:val="nil"/>
              <w:bottom w:val="nil"/>
              <w:right w:val="single" w:sz="4" w:space="0" w:color="auto"/>
            </w:tcBorders>
          </w:tcPr>
          <w:p w14:paraId="46C49FF6" w14:textId="77777777" w:rsidR="00413608" w:rsidRPr="00F72674" w:rsidRDefault="00413608" w:rsidP="00EA33C7">
            <w:pPr>
              <w:spacing w:before="120" w:after="120"/>
              <w:jc w:val="both"/>
              <w:rPr>
                <w:rFonts w:ascii="Arial" w:hAnsi="Arial" w:cs="Arial"/>
                <w:szCs w:val="24"/>
              </w:rPr>
            </w:pPr>
            <w:r>
              <w:rPr>
                <w:rFonts w:ascii="Arial" w:hAnsi="Arial" w:cs="Arial"/>
                <w:szCs w:val="24"/>
              </w:rPr>
              <w:t>o</w:t>
            </w:r>
            <w:r w:rsidRPr="00F72674">
              <w:rPr>
                <w:rFonts w:ascii="Arial" w:hAnsi="Arial" w:cs="Arial"/>
                <w:szCs w:val="24"/>
              </w:rPr>
              <w:t>bec</w:t>
            </w:r>
          </w:p>
        </w:tc>
        <w:tc>
          <w:tcPr>
            <w:tcW w:w="8783" w:type="dxa"/>
            <w:tcBorders>
              <w:left w:val="single" w:sz="4" w:space="0" w:color="auto"/>
            </w:tcBorders>
            <w:shd w:val="clear" w:color="auto" w:fill="FFFFFF" w:themeFill="background1"/>
          </w:tcPr>
          <w:p w14:paraId="003977BD" w14:textId="77777777" w:rsidR="00413608" w:rsidRPr="00F72674" w:rsidRDefault="00413608" w:rsidP="00EA33C7">
            <w:pPr>
              <w:spacing w:before="120" w:after="120"/>
              <w:jc w:val="both"/>
              <w:rPr>
                <w:rFonts w:ascii="Arial" w:hAnsi="Arial" w:cs="Arial"/>
                <w:szCs w:val="24"/>
              </w:rPr>
            </w:pPr>
          </w:p>
        </w:tc>
      </w:tr>
    </w:tbl>
    <w:p w14:paraId="71A5FB18" w14:textId="77777777" w:rsidR="00413608" w:rsidRPr="00F72674" w:rsidRDefault="00413608" w:rsidP="00413608">
      <w:pPr>
        <w:spacing w:after="0"/>
        <w:jc w:val="both"/>
        <w:rPr>
          <w:rFonts w:ascii="Arial" w:hAnsi="Arial" w:cs="Arial"/>
          <w:sz w:val="2"/>
          <w:szCs w:val="2"/>
        </w:rPr>
      </w:pPr>
    </w:p>
    <w:tbl>
      <w:tblPr>
        <w:tblStyle w:val="TableGrid3"/>
        <w:tblW w:w="963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
        <w:gridCol w:w="1247"/>
        <w:gridCol w:w="1840"/>
        <w:gridCol w:w="5692"/>
      </w:tblGrid>
      <w:tr w:rsidR="00413608" w:rsidRPr="00F72674" w14:paraId="01CBDB16" w14:textId="77777777" w:rsidTr="00EA33C7">
        <w:trPr>
          <w:trHeight w:val="300"/>
        </w:trPr>
        <w:tc>
          <w:tcPr>
            <w:tcW w:w="856" w:type="dxa"/>
            <w:tcBorders>
              <w:right w:val="single" w:sz="4" w:space="0" w:color="auto"/>
            </w:tcBorders>
          </w:tcPr>
          <w:p w14:paraId="079EBE56" w14:textId="77777777" w:rsidR="00413608" w:rsidRPr="00F72674" w:rsidRDefault="00413608" w:rsidP="00EA33C7">
            <w:pPr>
              <w:spacing w:before="120" w:after="120"/>
              <w:ind w:left="-1236" w:firstLine="1236"/>
              <w:jc w:val="both"/>
              <w:rPr>
                <w:rFonts w:ascii="Arial" w:hAnsi="Arial" w:cs="Arial"/>
                <w:szCs w:val="24"/>
              </w:rPr>
            </w:pPr>
            <w:r w:rsidRPr="00F72674">
              <w:rPr>
                <w:rFonts w:ascii="Arial" w:hAnsi="Arial" w:cs="Arial"/>
                <w:szCs w:val="24"/>
              </w:rPr>
              <w:t>PSČ</w:t>
            </w:r>
          </w:p>
        </w:tc>
        <w:tc>
          <w:tcPr>
            <w:tcW w:w="1247" w:type="dxa"/>
            <w:tcBorders>
              <w:top w:val="single" w:sz="4" w:space="0" w:color="auto"/>
              <w:left w:val="single" w:sz="4" w:space="0" w:color="auto"/>
              <w:bottom w:val="single" w:sz="4" w:space="0" w:color="auto"/>
              <w:right w:val="single" w:sz="4" w:space="0" w:color="auto"/>
            </w:tcBorders>
            <w:shd w:val="clear" w:color="auto" w:fill="FFFFFF" w:themeFill="background1"/>
          </w:tcPr>
          <w:p w14:paraId="6FF88B08" w14:textId="77777777" w:rsidR="00413608" w:rsidRPr="00F72674" w:rsidRDefault="00413608" w:rsidP="00EA33C7">
            <w:pPr>
              <w:spacing w:before="120" w:after="120"/>
              <w:jc w:val="both"/>
              <w:rPr>
                <w:rFonts w:ascii="Arial" w:hAnsi="Arial" w:cs="Arial"/>
                <w:szCs w:val="24"/>
              </w:rPr>
            </w:pPr>
          </w:p>
        </w:tc>
        <w:tc>
          <w:tcPr>
            <w:tcW w:w="1840" w:type="dxa"/>
            <w:tcBorders>
              <w:left w:val="single" w:sz="4" w:space="0" w:color="auto"/>
              <w:right w:val="single" w:sz="4" w:space="0" w:color="auto"/>
            </w:tcBorders>
          </w:tcPr>
          <w:p w14:paraId="2CFAAF0A" w14:textId="77777777" w:rsidR="00413608" w:rsidRPr="00F72674" w:rsidRDefault="00413608" w:rsidP="00EA33C7">
            <w:pPr>
              <w:spacing w:before="120" w:after="120"/>
              <w:ind w:left="317" w:right="173"/>
              <w:jc w:val="both"/>
              <w:rPr>
                <w:rFonts w:ascii="Arial" w:hAnsi="Arial" w:cs="Arial"/>
                <w:szCs w:val="24"/>
              </w:rPr>
            </w:pPr>
            <w:r>
              <w:rPr>
                <w:rFonts w:ascii="Arial" w:hAnsi="Arial" w:cs="Arial"/>
                <w:szCs w:val="24"/>
              </w:rPr>
              <w:t>stát</w:t>
            </w:r>
          </w:p>
        </w:tc>
        <w:tc>
          <w:tcPr>
            <w:tcW w:w="5692" w:type="dxa"/>
            <w:tcBorders>
              <w:top w:val="single" w:sz="4" w:space="0" w:color="auto"/>
              <w:left w:val="single" w:sz="4" w:space="0" w:color="auto"/>
              <w:bottom w:val="single" w:sz="4" w:space="0" w:color="auto"/>
              <w:right w:val="single" w:sz="4" w:space="0" w:color="auto"/>
            </w:tcBorders>
            <w:shd w:val="clear" w:color="auto" w:fill="FFFFFF" w:themeFill="background1"/>
          </w:tcPr>
          <w:p w14:paraId="2819D34C" w14:textId="77777777" w:rsidR="00413608" w:rsidRPr="00F72674" w:rsidRDefault="00413608" w:rsidP="00EA33C7">
            <w:pPr>
              <w:spacing w:before="120" w:after="120"/>
              <w:jc w:val="both"/>
              <w:rPr>
                <w:rFonts w:ascii="Arial" w:hAnsi="Arial" w:cs="Arial"/>
                <w:szCs w:val="24"/>
              </w:rPr>
            </w:pPr>
          </w:p>
        </w:tc>
      </w:tr>
    </w:tbl>
    <w:p w14:paraId="04A0919E" w14:textId="77777777" w:rsidR="00413608" w:rsidRPr="00595E73" w:rsidRDefault="00413608" w:rsidP="00413608">
      <w:pPr>
        <w:spacing w:after="0"/>
        <w:jc w:val="both"/>
        <w:rPr>
          <w:rFonts w:ascii="Arial" w:hAnsi="Arial" w:cs="Arial"/>
          <w:sz w:val="2"/>
          <w:szCs w:val="2"/>
        </w:rPr>
      </w:pPr>
    </w:p>
    <w:p w14:paraId="3C28777F" w14:textId="77777777" w:rsidR="00413608" w:rsidRDefault="00413608" w:rsidP="00413608">
      <w:pPr>
        <w:keepNext/>
        <w:spacing w:before="120" w:after="120"/>
        <w:rPr>
          <w:rFonts w:ascii="Arial" w:hAnsi="Arial" w:cs="Arial"/>
          <w:szCs w:val="24"/>
        </w:rPr>
      </w:pPr>
      <w:r>
        <w:rPr>
          <w:rFonts w:ascii="Arial" w:hAnsi="Arial" w:cs="Arial"/>
          <w:szCs w:val="24"/>
        </w:rPr>
        <w:lastRenderedPageBreak/>
        <w:t>e</w:t>
      </w:r>
      <w:r w:rsidRPr="00967AC4">
        <w:rPr>
          <w:rFonts w:ascii="Arial" w:hAnsi="Arial" w:cs="Arial"/>
          <w:szCs w:val="24"/>
        </w:rPr>
        <w:t xml:space="preserve">) </w:t>
      </w:r>
      <w:r>
        <w:rPr>
          <w:rFonts w:ascii="Arial" w:hAnsi="Arial" w:cs="Arial"/>
          <w:szCs w:val="24"/>
        </w:rPr>
        <w:t>vztah podepisující osoby k žadateli (právní důvod zastoupení žadatele)</w:t>
      </w:r>
    </w:p>
    <w:p w14:paraId="777D08C8" w14:textId="77777777" w:rsidR="00413608" w:rsidRDefault="00567F77" w:rsidP="00413608">
      <w:pPr>
        <w:spacing w:before="120" w:after="120"/>
        <w:ind w:left="426" w:hanging="426"/>
        <w:rPr>
          <w:rFonts w:ascii="Arial" w:hAnsi="Arial" w:cs="Arial"/>
          <w:szCs w:val="24"/>
        </w:rPr>
      </w:pPr>
      <w:sdt>
        <w:sdtPr>
          <w:rPr>
            <w:rFonts w:ascii="Arial" w:hAnsi="Arial" w:cs="Arial"/>
            <w:szCs w:val="24"/>
            <w:shd w:val="clear" w:color="auto" w:fill="FFFFFF" w:themeFill="background1"/>
          </w:rPr>
          <w:id w:val="-985387662"/>
          <w14:checkbox>
            <w14:checked w14:val="0"/>
            <w14:checkedState w14:val="2612" w14:font="MS Gothic"/>
            <w14:uncheckedState w14:val="2610" w14:font="MS Gothic"/>
          </w14:checkbox>
        </w:sdtPr>
        <w:sdtEndPr/>
        <w:sdtContent>
          <w:r w:rsidR="00413608" w:rsidRPr="00DE46AC">
            <w:rPr>
              <w:rFonts w:ascii="MS Gothic" w:eastAsia="MS Gothic" w:hAnsi="MS Gothic" w:cs="Arial"/>
              <w:szCs w:val="24"/>
              <w:shd w:val="clear" w:color="auto" w:fill="FFFFFF" w:themeFill="background1"/>
            </w:rPr>
            <w:t>☐</w:t>
          </w:r>
        </w:sdtContent>
      </w:sdt>
      <w:r w:rsidR="00413608">
        <w:rPr>
          <w:rFonts w:ascii="Arial" w:hAnsi="Arial" w:cs="Arial"/>
          <w:szCs w:val="24"/>
        </w:rPr>
        <w:tab/>
        <w:t>starosta, primátor nebo hejtman územního samosprávného celku</w:t>
      </w:r>
    </w:p>
    <w:p w14:paraId="12C6C750" w14:textId="77777777" w:rsidR="00413608" w:rsidRDefault="00567F77" w:rsidP="00413608">
      <w:pPr>
        <w:spacing w:before="120" w:after="120"/>
        <w:ind w:left="426" w:hanging="426"/>
        <w:rPr>
          <w:rFonts w:ascii="Arial" w:hAnsi="Arial" w:cs="Arial"/>
          <w:szCs w:val="24"/>
        </w:rPr>
      </w:pPr>
      <w:sdt>
        <w:sdtPr>
          <w:rPr>
            <w:rFonts w:ascii="Arial" w:hAnsi="Arial" w:cs="Arial"/>
            <w:szCs w:val="24"/>
            <w:shd w:val="clear" w:color="auto" w:fill="FFFFFF" w:themeFill="background1"/>
          </w:rPr>
          <w:id w:val="-496263629"/>
          <w14:checkbox>
            <w14:checked w14:val="0"/>
            <w14:checkedState w14:val="2612" w14:font="MS Gothic"/>
            <w14:uncheckedState w14:val="2610" w14:font="MS Gothic"/>
          </w14:checkbox>
        </w:sdtPr>
        <w:sdtEndPr/>
        <w:sdtContent>
          <w:r w:rsidR="00413608" w:rsidRPr="00DE46AC">
            <w:rPr>
              <w:rFonts w:ascii="MS Gothic" w:eastAsia="MS Gothic" w:hAnsi="MS Gothic" w:cs="Arial"/>
              <w:szCs w:val="24"/>
              <w:shd w:val="clear" w:color="auto" w:fill="FFFFFF" w:themeFill="background1"/>
            </w:rPr>
            <w:t>☐</w:t>
          </w:r>
        </w:sdtContent>
      </w:sdt>
      <w:r w:rsidR="00413608">
        <w:rPr>
          <w:rFonts w:ascii="Arial" w:hAnsi="Arial" w:cs="Arial"/>
          <w:szCs w:val="24"/>
        </w:rPr>
        <w:tab/>
        <w:t>člen statutárního orgánu právnické osoby</w:t>
      </w:r>
    </w:p>
    <w:p w14:paraId="6ED8F5D7" w14:textId="77777777" w:rsidR="00413608" w:rsidRDefault="00567F77" w:rsidP="00413608">
      <w:pPr>
        <w:spacing w:before="120" w:after="120"/>
        <w:ind w:left="426" w:hanging="426"/>
        <w:rPr>
          <w:rFonts w:ascii="Arial" w:hAnsi="Arial" w:cs="Arial"/>
          <w:szCs w:val="24"/>
        </w:rPr>
      </w:pPr>
      <w:sdt>
        <w:sdtPr>
          <w:rPr>
            <w:rFonts w:ascii="Arial" w:hAnsi="Arial" w:cs="Arial"/>
            <w:szCs w:val="24"/>
            <w:shd w:val="clear" w:color="auto" w:fill="FFFFFF" w:themeFill="background1"/>
          </w:rPr>
          <w:id w:val="-1477294613"/>
          <w14:checkbox>
            <w14:checked w14:val="0"/>
            <w14:checkedState w14:val="2612" w14:font="MS Gothic"/>
            <w14:uncheckedState w14:val="2610" w14:font="MS Gothic"/>
          </w14:checkbox>
        </w:sdtPr>
        <w:sdtEndPr/>
        <w:sdtContent>
          <w:r w:rsidR="00413608">
            <w:rPr>
              <w:rFonts w:ascii="MS Gothic" w:eastAsia="MS Gothic" w:hAnsi="MS Gothic" w:cs="Arial"/>
              <w:szCs w:val="24"/>
              <w:shd w:val="clear" w:color="auto" w:fill="FFFFFF" w:themeFill="background1"/>
            </w:rPr>
            <w:t>☐</w:t>
          </w:r>
        </w:sdtContent>
      </w:sdt>
      <w:r w:rsidR="00413608">
        <w:rPr>
          <w:rFonts w:ascii="Arial" w:hAnsi="Arial" w:cs="Arial"/>
          <w:szCs w:val="24"/>
        </w:rPr>
        <w:tab/>
        <w:t>zástupce člena statutárního orgánu právnické osoby podle § 46a zákona o obchodních korporacích</w:t>
      </w:r>
    </w:p>
    <w:p w14:paraId="145C38A3" w14:textId="77777777" w:rsidR="00413608" w:rsidRDefault="00567F77" w:rsidP="00413608">
      <w:pPr>
        <w:spacing w:before="120" w:after="120"/>
        <w:ind w:left="426" w:hanging="426"/>
        <w:rPr>
          <w:rFonts w:ascii="Arial" w:hAnsi="Arial" w:cs="Arial"/>
          <w:szCs w:val="24"/>
        </w:rPr>
      </w:pPr>
      <w:sdt>
        <w:sdtPr>
          <w:rPr>
            <w:rFonts w:ascii="Arial" w:hAnsi="Arial" w:cs="Arial"/>
            <w:szCs w:val="24"/>
            <w:shd w:val="clear" w:color="auto" w:fill="FFFFFF" w:themeFill="background1"/>
          </w:rPr>
          <w:id w:val="448821033"/>
          <w14:checkbox>
            <w14:checked w14:val="0"/>
            <w14:checkedState w14:val="2612" w14:font="MS Gothic"/>
            <w14:uncheckedState w14:val="2610" w14:font="MS Gothic"/>
          </w14:checkbox>
        </w:sdtPr>
        <w:sdtEndPr/>
        <w:sdtContent>
          <w:r w:rsidR="00413608">
            <w:rPr>
              <w:rFonts w:ascii="MS Gothic" w:eastAsia="MS Gothic" w:hAnsi="MS Gothic" w:cs="Arial"/>
              <w:szCs w:val="24"/>
              <w:shd w:val="clear" w:color="auto" w:fill="FFFFFF" w:themeFill="background1"/>
            </w:rPr>
            <w:t>☐</w:t>
          </w:r>
        </w:sdtContent>
      </w:sdt>
      <w:r w:rsidR="00413608">
        <w:rPr>
          <w:rFonts w:ascii="Arial" w:hAnsi="Arial" w:cs="Arial"/>
          <w:szCs w:val="24"/>
        </w:rPr>
        <w:tab/>
        <w:t>pověřený člen zastupitelstva územního samosprávného celku</w:t>
      </w:r>
    </w:p>
    <w:p w14:paraId="30F57EB0" w14:textId="77777777" w:rsidR="00413608" w:rsidRDefault="00567F77" w:rsidP="00413608">
      <w:pPr>
        <w:spacing w:before="120" w:after="120"/>
        <w:ind w:left="426" w:hanging="426"/>
        <w:rPr>
          <w:rFonts w:ascii="Arial" w:hAnsi="Arial" w:cs="Arial"/>
          <w:szCs w:val="24"/>
        </w:rPr>
      </w:pPr>
      <w:sdt>
        <w:sdtPr>
          <w:rPr>
            <w:rFonts w:ascii="Arial" w:hAnsi="Arial" w:cs="Arial"/>
            <w:szCs w:val="24"/>
            <w:shd w:val="clear" w:color="auto" w:fill="FFFFFF" w:themeFill="background1"/>
          </w:rPr>
          <w:id w:val="1539013871"/>
          <w14:checkbox>
            <w14:checked w14:val="0"/>
            <w14:checkedState w14:val="2612" w14:font="MS Gothic"/>
            <w14:uncheckedState w14:val="2610" w14:font="MS Gothic"/>
          </w14:checkbox>
        </w:sdtPr>
        <w:sdtEndPr/>
        <w:sdtContent>
          <w:r w:rsidR="00413608" w:rsidRPr="00DE46AC">
            <w:rPr>
              <w:rFonts w:ascii="MS Gothic" w:eastAsia="MS Gothic" w:hAnsi="MS Gothic" w:cs="Arial"/>
              <w:szCs w:val="24"/>
              <w:shd w:val="clear" w:color="auto" w:fill="FFFFFF" w:themeFill="background1"/>
            </w:rPr>
            <w:t>☐</w:t>
          </w:r>
        </w:sdtContent>
      </w:sdt>
      <w:r w:rsidR="00413608">
        <w:rPr>
          <w:rFonts w:ascii="Arial" w:hAnsi="Arial" w:cs="Arial"/>
          <w:szCs w:val="24"/>
        </w:rPr>
        <w:tab/>
        <w:t>pověřený zaměstnanec</w:t>
      </w:r>
    </w:p>
    <w:p w14:paraId="5509E5A0" w14:textId="77777777" w:rsidR="00413608" w:rsidRDefault="00567F77" w:rsidP="00413608">
      <w:pPr>
        <w:spacing w:before="120" w:after="0"/>
        <w:ind w:left="426" w:hanging="426"/>
        <w:rPr>
          <w:rFonts w:ascii="Arial" w:hAnsi="Arial" w:cs="Arial"/>
          <w:szCs w:val="24"/>
        </w:rPr>
      </w:pPr>
      <w:sdt>
        <w:sdtPr>
          <w:rPr>
            <w:rFonts w:ascii="Arial" w:hAnsi="Arial" w:cs="Arial"/>
            <w:szCs w:val="24"/>
            <w:shd w:val="clear" w:color="auto" w:fill="FFFFFF" w:themeFill="background1"/>
          </w:rPr>
          <w:id w:val="-842309735"/>
          <w14:checkbox>
            <w14:checked w14:val="0"/>
            <w14:checkedState w14:val="2612" w14:font="MS Gothic"/>
            <w14:uncheckedState w14:val="2610" w14:font="MS Gothic"/>
          </w14:checkbox>
        </w:sdtPr>
        <w:sdtEndPr/>
        <w:sdtContent>
          <w:r w:rsidR="00413608" w:rsidRPr="00DE46AC">
            <w:rPr>
              <w:rFonts w:ascii="MS Gothic" w:eastAsia="MS Gothic" w:hAnsi="MS Gothic" w:cs="Arial"/>
              <w:szCs w:val="24"/>
              <w:shd w:val="clear" w:color="auto" w:fill="FFFFFF" w:themeFill="background1"/>
            </w:rPr>
            <w:t>☐</w:t>
          </w:r>
        </w:sdtContent>
      </w:sdt>
      <w:r w:rsidR="00413608">
        <w:rPr>
          <w:rFonts w:ascii="Arial" w:hAnsi="Arial" w:cs="Arial"/>
          <w:szCs w:val="24"/>
        </w:rPr>
        <w:tab/>
        <w:t>zmocněnec na základě plné moci</w:t>
      </w:r>
    </w:p>
    <w:tbl>
      <w:tblPr>
        <w:tblStyle w:val="TableGrid"/>
        <w:tblW w:w="0" w:type="auto"/>
        <w:tblLook w:val="04A0" w:firstRow="1" w:lastRow="0" w:firstColumn="1" w:lastColumn="0" w:noHBand="0" w:noVBand="1"/>
      </w:tblPr>
      <w:tblGrid>
        <w:gridCol w:w="2977"/>
        <w:gridCol w:w="6652"/>
      </w:tblGrid>
      <w:tr w:rsidR="00413608" w14:paraId="752E5BB8" w14:textId="77777777" w:rsidTr="00413608">
        <w:trPr>
          <w:trHeight w:val="628"/>
        </w:trPr>
        <w:tc>
          <w:tcPr>
            <w:tcW w:w="2977" w:type="dxa"/>
            <w:tcBorders>
              <w:top w:val="nil"/>
              <w:left w:val="nil"/>
              <w:bottom w:val="nil"/>
              <w:right w:val="single" w:sz="4" w:space="0" w:color="auto"/>
            </w:tcBorders>
          </w:tcPr>
          <w:p w14:paraId="77BB1419" w14:textId="77777777" w:rsidR="00413608" w:rsidRDefault="00567F77" w:rsidP="00EA33C7">
            <w:pPr>
              <w:spacing w:before="120" w:after="120"/>
              <w:ind w:left="323" w:hanging="425"/>
              <w:rPr>
                <w:rFonts w:ascii="Arial" w:hAnsi="Arial" w:cs="Arial"/>
                <w:szCs w:val="24"/>
              </w:rPr>
            </w:pPr>
            <w:sdt>
              <w:sdtPr>
                <w:rPr>
                  <w:rFonts w:ascii="Arial" w:hAnsi="Arial" w:cs="Arial"/>
                  <w:szCs w:val="24"/>
                  <w:shd w:val="clear" w:color="auto" w:fill="FFFFFF" w:themeFill="background1"/>
                </w:rPr>
                <w:id w:val="469326894"/>
                <w14:checkbox>
                  <w14:checked w14:val="0"/>
                  <w14:checkedState w14:val="2612" w14:font="MS Gothic"/>
                  <w14:uncheckedState w14:val="2610" w14:font="MS Gothic"/>
                </w14:checkbox>
              </w:sdtPr>
              <w:sdtEndPr/>
              <w:sdtContent>
                <w:r w:rsidR="00413608" w:rsidRPr="00DE46AC">
                  <w:rPr>
                    <w:rFonts w:ascii="MS Gothic" w:eastAsia="MS Gothic" w:hAnsi="MS Gothic" w:cs="Arial"/>
                    <w:szCs w:val="24"/>
                    <w:shd w:val="clear" w:color="auto" w:fill="FFFFFF" w:themeFill="background1"/>
                  </w:rPr>
                  <w:t>☐</w:t>
                </w:r>
              </w:sdtContent>
            </w:sdt>
            <w:r w:rsidR="00413608">
              <w:rPr>
                <w:rFonts w:ascii="Arial" w:hAnsi="Arial" w:cs="Arial"/>
                <w:szCs w:val="24"/>
              </w:rPr>
              <w:tab/>
              <w:t>jiný, uveďte konkrétně</w:t>
            </w:r>
          </w:p>
        </w:tc>
        <w:tc>
          <w:tcPr>
            <w:tcW w:w="6652" w:type="dxa"/>
            <w:tcBorders>
              <w:top w:val="single" w:sz="4" w:space="0" w:color="auto"/>
              <w:left w:val="single" w:sz="4" w:space="0" w:color="auto"/>
              <w:bottom w:val="single" w:sz="4" w:space="0" w:color="auto"/>
              <w:right w:val="single" w:sz="4" w:space="0" w:color="auto"/>
            </w:tcBorders>
            <w:shd w:val="clear" w:color="auto" w:fill="FFFFFF" w:themeFill="background1"/>
          </w:tcPr>
          <w:p w14:paraId="5EFEEF47" w14:textId="77777777" w:rsidR="00413608" w:rsidRDefault="00413608" w:rsidP="00EA33C7">
            <w:pPr>
              <w:keepNext/>
              <w:spacing w:before="120" w:after="120"/>
              <w:rPr>
                <w:rFonts w:ascii="Arial" w:hAnsi="Arial" w:cs="Arial"/>
                <w:szCs w:val="24"/>
              </w:rPr>
            </w:pPr>
          </w:p>
        </w:tc>
      </w:tr>
    </w:tbl>
    <w:p w14:paraId="0E819563" w14:textId="04F3C42D" w:rsidR="00413608" w:rsidRDefault="00413608" w:rsidP="00413608">
      <w:pPr>
        <w:keepNext/>
        <w:spacing w:before="360" w:after="120"/>
        <w:rPr>
          <w:rFonts w:ascii="Arial" w:hAnsi="Arial" w:cs="Arial"/>
          <w:b/>
          <w:bCs/>
          <w:szCs w:val="24"/>
        </w:rPr>
      </w:pPr>
      <w:r>
        <w:rPr>
          <w:rFonts w:ascii="Arial" w:hAnsi="Arial" w:cs="Arial"/>
          <w:b/>
          <w:bCs/>
          <w:szCs w:val="24"/>
        </w:rPr>
        <w:t>1</w:t>
      </w:r>
      <w:r w:rsidR="00D55EA8">
        <w:rPr>
          <w:rFonts w:ascii="Arial" w:hAnsi="Arial" w:cs="Arial"/>
          <w:b/>
          <w:bCs/>
          <w:szCs w:val="24"/>
        </w:rPr>
        <w:t>6</w:t>
      </w:r>
      <w:r>
        <w:rPr>
          <w:rFonts w:ascii="Arial" w:hAnsi="Arial" w:cs="Arial"/>
          <w:b/>
          <w:bCs/>
          <w:szCs w:val="24"/>
        </w:rPr>
        <w:t xml:space="preserve"> Poznámky nebo jiná sdělení</w:t>
      </w:r>
    </w:p>
    <w:tbl>
      <w:tblPr>
        <w:tblStyle w:val="TableGrid"/>
        <w:tblW w:w="9638" w:type="dxa"/>
        <w:tblLook w:val="04A0" w:firstRow="1" w:lastRow="0" w:firstColumn="1" w:lastColumn="0" w:noHBand="0" w:noVBand="1"/>
      </w:tblPr>
      <w:tblGrid>
        <w:gridCol w:w="9638"/>
      </w:tblGrid>
      <w:tr w:rsidR="00413608" w14:paraId="44BD7C84" w14:textId="77777777" w:rsidTr="00413608">
        <w:trPr>
          <w:trHeight w:val="5699"/>
        </w:trPr>
        <w:tc>
          <w:tcPr>
            <w:tcW w:w="9638" w:type="dxa"/>
            <w:tcBorders>
              <w:top w:val="single" w:sz="4" w:space="0" w:color="auto"/>
              <w:left w:val="single" w:sz="4" w:space="0" w:color="auto"/>
              <w:bottom w:val="single" w:sz="4" w:space="0" w:color="auto"/>
              <w:right w:val="single" w:sz="4" w:space="0" w:color="auto"/>
            </w:tcBorders>
            <w:shd w:val="clear" w:color="auto" w:fill="FFFFFF" w:themeFill="background1"/>
          </w:tcPr>
          <w:p w14:paraId="1C4CAE0A" w14:textId="77777777" w:rsidR="00413608" w:rsidRDefault="00413608" w:rsidP="00EA33C7">
            <w:pPr>
              <w:spacing w:before="120" w:after="120"/>
              <w:rPr>
                <w:rFonts w:ascii="Arial" w:hAnsi="Arial" w:cs="Arial"/>
                <w:szCs w:val="24"/>
              </w:rPr>
            </w:pPr>
          </w:p>
        </w:tc>
      </w:tr>
    </w:tbl>
    <w:p w14:paraId="14DD018F" w14:textId="2BA9BA8F" w:rsidR="004A4584" w:rsidRPr="00E477AF" w:rsidRDefault="00DB4027" w:rsidP="00413608">
      <w:pPr>
        <w:spacing w:before="360" w:after="120"/>
        <w:rPr>
          <w:rFonts w:ascii="Arial" w:hAnsi="Arial" w:cs="Arial"/>
          <w:b/>
          <w:bCs/>
        </w:rPr>
      </w:pPr>
      <w:r>
        <w:rPr>
          <w:rFonts w:ascii="Arial" w:hAnsi="Arial" w:cs="Arial"/>
          <w:b/>
          <w:bCs/>
        </w:rPr>
        <w:t>1</w:t>
      </w:r>
      <w:r w:rsidR="00D55EA8">
        <w:rPr>
          <w:rFonts w:ascii="Arial" w:hAnsi="Arial" w:cs="Arial"/>
          <w:b/>
          <w:bCs/>
        </w:rPr>
        <w:t>7</w:t>
      </w:r>
      <w:r w:rsidR="004A4584" w:rsidRPr="00E477AF">
        <w:rPr>
          <w:rFonts w:ascii="Arial" w:hAnsi="Arial" w:cs="Arial"/>
          <w:b/>
          <w:bCs/>
        </w:rPr>
        <w:t xml:space="preserve"> Podpis</w:t>
      </w:r>
    </w:p>
    <w:tbl>
      <w:tblPr>
        <w:tblStyle w:val="TableGrid"/>
        <w:tblW w:w="9639"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9639"/>
      </w:tblGrid>
      <w:tr w:rsidR="004A4584" w:rsidRPr="00E477AF" w14:paraId="511F139B" w14:textId="77777777" w:rsidTr="00931E5F">
        <w:trPr>
          <w:trHeight w:val="1392"/>
        </w:trPr>
        <w:tc>
          <w:tcPr>
            <w:tcW w:w="9639" w:type="dxa"/>
            <w:shd w:val="clear" w:color="auto" w:fill="FFFFFF" w:themeFill="background1"/>
          </w:tcPr>
          <w:p w14:paraId="7D917AC0" w14:textId="77777777" w:rsidR="004A4584" w:rsidRPr="00E477AF" w:rsidRDefault="004A4584" w:rsidP="002F0908">
            <w:pPr>
              <w:spacing w:before="120" w:after="120"/>
              <w:rPr>
                <w:rFonts w:ascii="Arial" w:hAnsi="Arial" w:cs="Arial"/>
                <w:szCs w:val="24"/>
              </w:rPr>
            </w:pPr>
          </w:p>
        </w:tc>
      </w:tr>
    </w:tbl>
    <w:p w14:paraId="6C48B680" w14:textId="489B65A4" w:rsidR="00257D7C" w:rsidRDefault="00257D7C" w:rsidP="1F816806">
      <w:pPr>
        <w:jc w:val="center"/>
        <w:rPr>
          <w:rFonts w:ascii="Arial" w:hAnsi="Arial" w:cs="Arial"/>
          <w:b/>
          <w:bCs/>
        </w:rPr>
      </w:pPr>
    </w:p>
    <w:p w14:paraId="03EAC4DC" w14:textId="77777777" w:rsidR="004F5032" w:rsidRDefault="004F5032">
      <w:pPr>
        <w:spacing w:after="0" w:line="240" w:lineRule="auto"/>
        <w:rPr>
          <w:rFonts w:ascii="Arial" w:hAnsi="Arial" w:cs="Arial"/>
          <w:b/>
          <w:bCs/>
        </w:rPr>
        <w:sectPr w:rsidR="004F5032" w:rsidSect="00AC7645">
          <w:headerReference w:type="even" r:id="rId11"/>
          <w:headerReference w:type="default" r:id="rId12"/>
          <w:footerReference w:type="even" r:id="rId13"/>
          <w:footerReference w:type="default" r:id="rId14"/>
          <w:headerReference w:type="first" r:id="rId15"/>
          <w:pgSz w:w="11906" w:h="16838"/>
          <w:pgMar w:top="992" w:right="1133" w:bottom="992" w:left="1134" w:header="709" w:footer="709" w:gutter="0"/>
          <w:cols w:space="708"/>
          <w:docGrid w:linePitch="360"/>
        </w:sectPr>
      </w:pPr>
    </w:p>
    <w:p w14:paraId="0C9723F7" w14:textId="1D111141" w:rsidR="00257D7C" w:rsidRDefault="00257D7C">
      <w:pPr>
        <w:spacing w:after="0" w:line="240" w:lineRule="auto"/>
        <w:rPr>
          <w:rFonts w:ascii="Arial" w:hAnsi="Arial" w:cs="Arial"/>
          <w:b/>
          <w:bCs/>
        </w:rPr>
      </w:pPr>
    </w:p>
    <w:p w14:paraId="2143FF07" w14:textId="208D7566" w:rsidR="002C44BE" w:rsidRPr="00E477AF" w:rsidRDefault="002C44BE">
      <w:pPr>
        <w:spacing w:after="480"/>
        <w:jc w:val="center"/>
        <w:rPr>
          <w:rFonts w:ascii="Arial" w:hAnsi="Arial" w:cs="Arial"/>
          <w:b/>
          <w:bCs/>
        </w:rPr>
      </w:pPr>
    </w:p>
    <w:p w14:paraId="543BE602" w14:textId="32CFBA7D" w:rsidR="007560E7" w:rsidRPr="00E477AF" w:rsidRDefault="77A14C66">
      <w:pPr>
        <w:spacing w:after="480"/>
        <w:jc w:val="center"/>
        <w:rPr>
          <w:rFonts w:ascii="Arial" w:hAnsi="Arial" w:cs="Arial"/>
          <w:b/>
          <w:bCs/>
          <w:szCs w:val="24"/>
        </w:rPr>
      </w:pPr>
      <w:r w:rsidRPr="00E477AF">
        <w:rPr>
          <w:rFonts w:ascii="Arial" w:hAnsi="Arial" w:cs="Arial"/>
          <w:b/>
          <w:bCs/>
          <w:szCs w:val="24"/>
        </w:rPr>
        <w:t>Pokyny pro vyplnění formuláře</w:t>
      </w:r>
    </w:p>
    <w:p w14:paraId="4258D1A9" w14:textId="5FA817DD" w:rsidR="00925756" w:rsidRDefault="00925756" w:rsidP="00B4754F">
      <w:pPr>
        <w:spacing w:before="160"/>
        <w:ind w:left="426" w:hanging="426"/>
        <w:jc w:val="both"/>
        <w:rPr>
          <w:rFonts w:ascii="Arial" w:hAnsi="Arial" w:cs="Arial"/>
          <w:b/>
          <w:bCs/>
          <w:szCs w:val="24"/>
        </w:rPr>
      </w:pPr>
      <w:r w:rsidRPr="00925756">
        <w:rPr>
          <w:rFonts w:ascii="Arial" w:hAnsi="Arial" w:cs="Arial"/>
          <w:b/>
          <w:bCs/>
          <w:szCs w:val="24"/>
        </w:rPr>
        <w:t>Pokud formulář vyplňujete v listinné podobě rukou, pište, prosím, hůlkovým písmem.</w:t>
      </w:r>
    </w:p>
    <w:p w14:paraId="5BAE305F" w14:textId="22DE39B6" w:rsidR="00B4754F" w:rsidRPr="009D5B08" w:rsidRDefault="00B4754F" w:rsidP="00B4754F">
      <w:pPr>
        <w:spacing w:before="160"/>
        <w:ind w:left="426" w:hanging="426"/>
        <w:jc w:val="both"/>
        <w:rPr>
          <w:rFonts w:ascii="Arial" w:hAnsi="Arial" w:cs="Arial"/>
          <w:b/>
          <w:bCs/>
          <w:sz w:val="22"/>
        </w:rPr>
      </w:pPr>
      <w:r w:rsidRPr="009D5B08">
        <w:rPr>
          <w:rFonts w:ascii="Arial" w:hAnsi="Arial" w:cs="Arial"/>
          <w:b/>
          <w:bCs/>
          <w:sz w:val="22"/>
        </w:rPr>
        <w:t>01</w:t>
      </w:r>
      <w:r w:rsidRPr="009D5B08">
        <w:rPr>
          <w:rFonts w:ascii="Arial" w:hAnsi="Arial" w:cs="Arial"/>
          <w:b/>
          <w:bCs/>
          <w:sz w:val="22"/>
        </w:rPr>
        <w:tab/>
      </w:r>
      <w:r w:rsidRPr="007B0F39">
        <w:rPr>
          <w:rFonts w:ascii="Arial" w:hAnsi="Arial" w:cs="Arial"/>
          <w:sz w:val="22"/>
        </w:rPr>
        <w:t>Vyplňte údaje o správním orgánu, kterému je žádost určena.</w:t>
      </w:r>
    </w:p>
    <w:p w14:paraId="4482835B" w14:textId="429AF3E1" w:rsidR="00B4754F" w:rsidRPr="009D5B08" w:rsidRDefault="00B4754F" w:rsidP="00B4754F">
      <w:pPr>
        <w:spacing w:before="160"/>
        <w:ind w:left="709" w:hanging="709"/>
        <w:jc w:val="both"/>
        <w:rPr>
          <w:rFonts w:ascii="Arial" w:hAnsi="Arial" w:cs="Arial"/>
          <w:sz w:val="22"/>
        </w:rPr>
      </w:pPr>
      <w:r w:rsidRPr="009D5B08">
        <w:rPr>
          <w:rFonts w:ascii="Arial" w:hAnsi="Arial" w:cs="Arial"/>
          <w:b/>
          <w:bCs/>
          <w:sz w:val="22"/>
        </w:rPr>
        <w:t>ad a)</w:t>
      </w:r>
      <w:r w:rsidRPr="009D5B08">
        <w:rPr>
          <w:rFonts w:ascii="Arial" w:hAnsi="Arial" w:cs="Arial"/>
          <w:b/>
          <w:bCs/>
          <w:sz w:val="22"/>
        </w:rPr>
        <w:tab/>
      </w:r>
      <w:r w:rsidRPr="009D5B08">
        <w:rPr>
          <w:rFonts w:ascii="Arial" w:hAnsi="Arial" w:cs="Arial"/>
          <w:sz w:val="22"/>
        </w:rPr>
        <w:t xml:space="preserve">Žádost o </w:t>
      </w:r>
      <w:r w:rsidR="00D3330B" w:rsidRPr="009D5B08">
        <w:rPr>
          <w:rFonts w:ascii="Arial" w:hAnsi="Arial" w:cs="Arial"/>
          <w:sz w:val="22"/>
        </w:rPr>
        <w:t xml:space="preserve">zápis bytu </w:t>
      </w:r>
      <w:r w:rsidR="00375C84" w:rsidRPr="009D5B08">
        <w:rPr>
          <w:rFonts w:ascii="Arial" w:hAnsi="Arial" w:cs="Arial"/>
          <w:sz w:val="22"/>
        </w:rPr>
        <w:t xml:space="preserve">do evidence podpory bydlení </w:t>
      </w:r>
      <w:r w:rsidRPr="009D5B08">
        <w:rPr>
          <w:rFonts w:ascii="Arial" w:hAnsi="Arial" w:cs="Arial"/>
          <w:sz w:val="22"/>
        </w:rPr>
        <w:t xml:space="preserve">se podává </w:t>
      </w:r>
      <w:r w:rsidR="00D3330B" w:rsidRPr="009D5B08">
        <w:rPr>
          <w:rFonts w:ascii="Arial" w:hAnsi="Arial" w:cs="Arial"/>
          <w:sz w:val="22"/>
        </w:rPr>
        <w:t xml:space="preserve">kontaktnímu místu </w:t>
      </w:r>
      <w:r w:rsidR="00375C84" w:rsidRPr="009D5B08">
        <w:rPr>
          <w:rFonts w:ascii="Arial" w:hAnsi="Arial" w:cs="Arial"/>
          <w:sz w:val="22"/>
        </w:rPr>
        <w:t xml:space="preserve">pro bydlení, </w:t>
      </w:r>
      <w:r w:rsidR="00D3330B" w:rsidRPr="009D5B08">
        <w:rPr>
          <w:rFonts w:ascii="Arial" w:hAnsi="Arial" w:cs="Arial"/>
          <w:sz w:val="22"/>
        </w:rPr>
        <w:t>v</w:t>
      </w:r>
      <w:r w:rsidR="00375C84" w:rsidRPr="009D5B08">
        <w:rPr>
          <w:rFonts w:ascii="Arial" w:hAnsi="Arial" w:cs="Arial"/>
          <w:sz w:val="22"/>
        </w:rPr>
        <w:t xml:space="preserve"> jehož </w:t>
      </w:r>
      <w:r w:rsidR="00D3330B" w:rsidRPr="009D5B08">
        <w:rPr>
          <w:rFonts w:ascii="Arial" w:hAnsi="Arial" w:cs="Arial"/>
          <w:sz w:val="22"/>
        </w:rPr>
        <w:t xml:space="preserve">správním </w:t>
      </w:r>
      <w:r w:rsidR="005E6002" w:rsidRPr="009D5B08">
        <w:rPr>
          <w:rFonts w:ascii="Arial" w:hAnsi="Arial" w:cs="Arial"/>
          <w:sz w:val="22"/>
        </w:rPr>
        <w:t>obvodu</w:t>
      </w:r>
      <w:r w:rsidR="001841CA" w:rsidRPr="009D5B08">
        <w:rPr>
          <w:rFonts w:ascii="Arial" w:hAnsi="Arial" w:cs="Arial"/>
          <w:sz w:val="22"/>
        </w:rPr>
        <w:t xml:space="preserve"> se </w:t>
      </w:r>
      <w:r w:rsidR="00F50656" w:rsidRPr="009D5B08">
        <w:rPr>
          <w:rFonts w:ascii="Arial" w:hAnsi="Arial" w:cs="Arial"/>
          <w:sz w:val="22"/>
        </w:rPr>
        <w:t xml:space="preserve">nachází </w:t>
      </w:r>
      <w:r w:rsidR="001841CA" w:rsidRPr="009D5B08">
        <w:rPr>
          <w:rFonts w:ascii="Arial" w:hAnsi="Arial" w:cs="Arial"/>
          <w:sz w:val="22"/>
        </w:rPr>
        <w:t>byt</w:t>
      </w:r>
      <w:r w:rsidR="00D31AD0" w:rsidRPr="009D5B08">
        <w:rPr>
          <w:rFonts w:ascii="Arial" w:hAnsi="Arial" w:cs="Arial"/>
          <w:sz w:val="22"/>
        </w:rPr>
        <w:t>, který má být zapsán</w:t>
      </w:r>
      <w:r w:rsidR="00375C84" w:rsidRPr="009D5B08">
        <w:rPr>
          <w:rFonts w:ascii="Arial" w:hAnsi="Arial" w:cs="Arial"/>
          <w:sz w:val="22"/>
        </w:rPr>
        <w:t xml:space="preserve"> do evidence</w:t>
      </w:r>
      <w:r w:rsidR="001841CA" w:rsidRPr="009D5B08">
        <w:rPr>
          <w:rFonts w:ascii="Arial" w:hAnsi="Arial" w:cs="Arial"/>
          <w:sz w:val="22"/>
        </w:rPr>
        <w:t>.</w:t>
      </w:r>
      <w:r w:rsidR="002C10B6">
        <w:rPr>
          <w:rFonts w:ascii="Arial" w:hAnsi="Arial" w:cs="Arial"/>
          <w:sz w:val="22"/>
        </w:rPr>
        <w:t xml:space="preserve"> Uveďte proto např. </w:t>
      </w:r>
      <w:r w:rsidR="00952D74">
        <w:rPr>
          <w:rFonts w:ascii="Arial" w:hAnsi="Arial" w:cs="Arial"/>
          <w:sz w:val="22"/>
        </w:rPr>
        <w:t xml:space="preserve">„Městský úřad </w:t>
      </w:r>
      <w:r w:rsidR="00530A00">
        <w:rPr>
          <w:rFonts w:ascii="Arial" w:hAnsi="Arial" w:cs="Arial"/>
          <w:sz w:val="22"/>
        </w:rPr>
        <w:t>Louny</w:t>
      </w:r>
      <w:r w:rsidR="00952D74">
        <w:rPr>
          <w:rFonts w:ascii="Arial" w:hAnsi="Arial" w:cs="Arial"/>
          <w:sz w:val="22"/>
        </w:rPr>
        <w:t>“</w:t>
      </w:r>
      <w:r w:rsidR="00171E90">
        <w:rPr>
          <w:rFonts w:ascii="Arial" w:hAnsi="Arial" w:cs="Arial"/>
          <w:sz w:val="22"/>
        </w:rPr>
        <w:t xml:space="preserve"> nebo</w:t>
      </w:r>
      <w:r w:rsidR="00530A00">
        <w:rPr>
          <w:rFonts w:ascii="Arial" w:hAnsi="Arial" w:cs="Arial"/>
          <w:sz w:val="22"/>
        </w:rPr>
        <w:t xml:space="preserve"> „</w:t>
      </w:r>
      <w:r w:rsidR="004C0845">
        <w:rPr>
          <w:rFonts w:ascii="Arial" w:hAnsi="Arial" w:cs="Arial"/>
          <w:sz w:val="22"/>
        </w:rPr>
        <w:t>Úřad městské části Praha 14</w:t>
      </w:r>
      <w:r w:rsidR="00530A00">
        <w:rPr>
          <w:rFonts w:ascii="Arial" w:hAnsi="Arial" w:cs="Arial"/>
          <w:sz w:val="22"/>
        </w:rPr>
        <w:t>“</w:t>
      </w:r>
      <w:r w:rsidR="004C0845">
        <w:rPr>
          <w:rFonts w:ascii="Arial" w:hAnsi="Arial" w:cs="Arial"/>
          <w:sz w:val="22"/>
        </w:rPr>
        <w:t>.</w:t>
      </w:r>
    </w:p>
    <w:p w14:paraId="5DF6018A" w14:textId="77777777" w:rsidR="00B4754F" w:rsidRPr="009D5B08" w:rsidRDefault="00B4754F" w:rsidP="00B4754F">
      <w:pPr>
        <w:spacing w:before="160"/>
        <w:ind w:left="426" w:hanging="426"/>
        <w:jc w:val="both"/>
        <w:rPr>
          <w:rFonts w:ascii="Arial" w:hAnsi="Arial" w:cs="Arial"/>
          <w:b/>
          <w:bCs/>
          <w:sz w:val="22"/>
        </w:rPr>
      </w:pPr>
      <w:r w:rsidRPr="009D5B08">
        <w:rPr>
          <w:rFonts w:ascii="Arial" w:hAnsi="Arial" w:cs="Arial"/>
          <w:b/>
          <w:bCs/>
          <w:sz w:val="22"/>
        </w:rPr>
        <w:t>02</w:t>
      </w:r>
      <w:r w:rsidRPr="009D5B08">
        <w:rPr>
          <w:rFonts w:ascii="Arial" w:hAnsi="Arial" w:cs="Arial"/>
          <w:b/>
          <w:bCs/>
          <w:sz w:val="22"/>
        </w:rPr>
        <w:tab/>
      </w:r>
      <w:r w:rsidRPr="007B0F39">
        <w:rPr>
          <w:rFonts w:ascii="Arial" w:hAnsi="Arial" w:cs="Arial"/>
          <w:sz w:val="22"/>
        </w:rPr>
        <w:t>Vyplňte, pokud je žadatelem právnická osoba.</w:t>
      </w:r>
    </w:p>
    <w:p w14:paraId="41A5EFE9" w14:textId="223128D0" w:rsidR="00B4754F" w:rsidRPr="009D5B08" w:rsidRDefault="00B4754F" w:rsidP="00B4754F">
      <w:pPr>
        <w:spacing w:before="160"/>
        <w:ind w:left="709" w:hanging="709"/>
        <w:jc w:val="both"/>
        <w:rPr>
          <w:rFonts w:ascii="Arial" w:hAnsi="Arial" w:cs="Arial"/>
          <w:sz w:val="22"/>
        </w:rPr>
      </w:pPr>
      <w:r w:rsidRPr="009D5B08">
        <w:rPr>
          <w:rFonts w:ascii="Arial" w:hAnsi="Arial" w:cs="Arial"/>
          <w:b/>
          <w:bCs/>
          <w:sz w:val="22"/>
        </w:rPr>
        <w:t>ad a)</w:t>
      </w:r>
      <w:r w:rsidRPr="009D5B08">
        <w:rPr>
          <w:rFonts w:ascii="Arial" w:hAnsi="Arial" w:cs="Arial"/>
          <w:sz w:val="22"/>
        </w:rPr>
        <w:tab/>
        <w:t>Uveďte úplný název právnické osoby nebo obchodní firmu tak, jak jsou zapsány ve veřejném rejstříku, živnostenském rejstříku nebo v jiné zákonem stanovené evidenci.</w:t>
      </w:r>
      <w:r w:rsidRPr="009D5B08">
        <w:rPr>
          <w:rFonts w:ascii="Arial" w:hAnsi="Arial" w:cs="Arial"/>
          <w:i/>
          <w:sz w:val="22"/>
        </w:rPr>
        <w:t xml:space="preserve"> Dodatek</w:t>
      </w:r>
      <w:r w:rsidRPr="009D5B08">
        <w:rPr>
          <w:rFonts w:ascii="Arial" w:hAnsi="Arial" w:cs="Arial"/>
          <w:sz w:val="22"/>
        </w:rPr>
        <w:t xml:space="preserve"> je označení právní formy, které je součástí názvu (např. „společnost s ručením omezeným“ nebo zkratka „s.r.o.“, „akciová společnost“ apod.). Uveďte ho jako součást názvu přesně tak, jak je zapsán.</w:t>
      </w:r>
    </w:p>
    <w:p w14:paraId="15F1A340" w14:textId="4D8ADBA6" w:rsidR="00B4754F" w:rsidRPr="009D5B08" w:rsidRDefault="00B4754F" w:rsidP="00B4754F">
      <w:pPr>
        <w:spacing w:before="160"/>
        <w:ind w:left="709" w:hanging="709"/>
        <w:jc w:val="both"/>
        <w:rPr>
          <w:rFonts w:ascii="Arial" w:hAnsi="Arial" w:cs="Arial"/>
          <w:sz w:val="22"/>
        </w:rPr>
      </w:pPr>
      <w:r w:rsidRPr="009D5B08">
        <w:rPr>
          <w:rFonts w:ascii="Arial" w:hAnsi="Arial" w:cs="Arial"/>
          <w:b/>
          <w:sz w:val="22"/>
        </w:rPr>
        <w:t>ad b)</w:t>
      </w:r>
      <w:r w:rsidRPr="009D5B08">
        <w:rPr>
          <w:rFonts w:ascii="Arial" w:hAnsi="Arial" w:cs="Arial"/>
          <w:sz w:val="22"/>
        </w:rPr>
        <w:tab/>
      </w:r>
      <w:bookmarkStart w:id="3" w:name="_Hlk215069184"/>
      <w:r w:rsidRPr="009D5B08">
        <w:rPr>
          <w:rFonts w:ascii="Arial" w:hAnsi="Arial" w:cs="Arial"/>
          <w:bCs/>
          <w:sz w:val="22"/>
        </w:rPr>
        <w:t>Uveďte identifikační číslo osoby (IČO), pokud bylo přiděleno, a to bez mezer. IČO je osmimístné číslo.</w:t>
      </w:r>
      <w:r w:rsidRPr="009D5B08">
        <w:rPr>
          <w:rFonts w:ascii="Arial" w:hAnsi="Arial" w:cs="Arial"/>
          <w:sz w:val="22"/>
        </w:rPr>
        <w:t xml:space="preserve"> Pokud žadateli nebylo IČO přiděleno, uveďte </w:t>
      </w:r>
      <w:r w:rsidRPr="009D5B08">
        <w:rPr>
          <w:rFonts w:ascii="Arial" w:hAnsi="Arial" w:cs="Arial"/>
          <w:bCs/>
          <w:sz w:val="22"/>
        </w:rPr>
        <w:t>jiný obdobný identifikační údaj</w:t>
      </w:r>
      <w:r w:rsidRPr="009D5B08">
        <w:rPr>
          <w:rFonts w:ascii="Arial" w:hAnsi="Arial" w:cs="Arial"/>
          <w:sz w:val="22"/>
        </w:rPr>
        <w:t>. Např. jde-li o zahraničního žadatele, uveďte číslo, pod kterým je žadatel veden v</w:t>
      </w:r>
      <w:r w:rsidR="00E54124">
        <w:rPr>
          <w:rFonts w:ascii="Arial" w:hAnsi="Arial" w:cs="Arial"/>
          <w:sz w:val="22"/>
        </w:rPr>
        <w:t> </w:t>
      </w:r>
      <w:r w:rsidRPr="009D5B08">
        <w:rPr>
          <w:rFonts w:ascii="Arial" w:hAnsi="Arial" w:cs="Arial"/>
          <w:sz w:val="22"/>
        </w:rPr>
        <w:t>rejstříku nebo evidenci svého státu (např. číslo zápisu v zahraniční obdobě obchodního rejstříku, registrační číslo společnosti, daňové identifikační číslo nebo jiný srovnatelný identifikátor). Uvádíte-li jiný obdobný identifikační údaj, uveďte za něj do závorky, o který údaj se jedná.</w:t>
      </w:r>
      <w:bookmarkEnd w:id="3"/>
    </w:p>
    <w:p w14:paraId="72108D69" w14:textId="19D510DB" w:rsidR="00B4754F" w:rsidRPr="009D5B08" w:rsidRDefault="00B4754F" w:rsidP="00B4754F">
      <w:pPr>
        <w:spacing w:before="160"/>
        <w:ind w:left="709" w:hanging="709"/>
        <w:jc w:val="both"/>
        <w:rPr>
          <w:rFonts w:ascii="Arial" w:hAnsi="Arial" w:cs="Arial"/>
          <w:sz w:val="22"/>
        </w:rPr>
      </w:pPr>
      <w:r w:rsidRPr="009D5B08">
        <w:rPr>
          <w:rFonts w:ascii="Arial" w:hAnsi="Arial" w:cs="Arial"/>
          <w:b/>
          <w:bCs/>
          <w:sz w:val="22"/>
        </w:rPr>
        <w:t>ad c)</w:t>
      </w:r>
      <w:r w:rsidRPr="009D5B08">
        <w:rPr>
          <w:rFonts w:ascii="Arial" w:hAnsi="Arial" w:cs="Arial"/>
          <w:sz w:val="22"/>
        </w:rPr>
        <w:tab/>
        <w:t>Uveďte adresu sídla žadatele – právnické osoby</w:t>
      </w:r>
      <w:r w:rsidR="005112DD" w:rsidRPr="009D5B08">
        <w:rPr>
          <w:rFonts w:ascii="Arial" w:hAnsi="Arial" w:cs="Arial"/>
          <w:sz w:val="22"/>
        </w:rPr>
        <w:t xml:space="preserve">. </w:t>
      </w:r>
      <w:r w:rsidRPr="009D5B08">
        <w:rPr>
          <w:rFonts w:ascii="Arial" w:hAnsi="Arial" w:cs="Arial"/>
          <w:sz w:val="22"/>
        </w:rPr>
        <w:t>Neuvádějte adresu provozovny,</w:t>
      </w:r>
      <w:r w:rsidR="004F6DE7" w:rsidRPr="009D5B08">
        <w:rPr>
          <w:rFonts w:ascii="Arial" w:hAnsi="Arial" w:cs="Arial"/>
          <w:sz w:val="22"/>
        </w:rPr>
        <w:t xml:space="preserve"> pokud</w:t>
      </w:r>
      <w:r w:rsidRPr="009D5B08">
        <w:rPr>
          <w:rFonts w:ascii="Arial" w:hAnsi="Arial" w:cs="Arial"/>
          <w:sz w:val="22"/>
        </w:rPr>
        <w:t xml:space="preserve"> se liší od sídla.</w:t>
      </w:r>
      <w:r w:rsidR="00423E0F" w:rsidRPr="009D5B08">
        <w:rPr>
          <w:sz w:val="22"/>
        </w:rPr>
        <w:t xml:space="preserve"> </w:t>
      </w:r>
      <w:r w:rsidR="00423E0F" w:rsidRPr="009D5B08">
        <w:rPr>
          <w:rFonts w:ascii="Arial" w:hAnsi="Arial" w:cs="Arial"/>
          <w:sz w:val="22"/>
        </w:rPr>
        <w:t>Nemá-li stavba přiděleno číslo popisné, ale číslo evidenční, napište do kolonky pro číslo popisné zkratku „ev.</w:t>
      </w:r>
      <w:r w:rsidR="00132A9B">
        <w:rPr>
          <w:rFonts w:ascii="Arial" w:hAnsi="Arial" w:cs="Arial"/>
          <w:sz w:val="22"/>
        </w:rPr>
        <w:t xml:space="preserve"> </w:t>
      </w:r>
      <w:r w:rsidR="00423E0F" w:rsidRPr="009D5B08">
        <w:rPr>
          <w:rFonts w:ascii="Arial" w:hAnsi="Arial" w:cs="Arial"/>
          <w:sz w:val="22"/>
        </w:rPr>
        <w:t>č.“ a číslo evidenční.</w:t>
      </w:r>
    </w:p>
    <w:p w14:paraId="56F49F8C" w14:textId="7EEBDD2E" w:rsidR="1F816806" w:rsidRPr="009D5B08" w:rsidRDefault="00B4754F" w:rsidP="007B0F39">
      <w:pPr>
        <w:spacing w:before="160"/>
        <w:ind w:left="851" w:hanging="851"/>
        <w:jc w:val="both"/>
        <w:rPr>
          <w:rFonts w:ascii="Arial" w:hAnsi="Arial" w:cs="Arial"/>
          <w:b/>
          <w:bCs/>
          <w:sz w:val="22"/>
        </w:rPr>
      </w:pPr>
      <w:r w:rsidRPr="009D5B08">
        <w:rPr>
          <w:rFonts w:ascii="Arial" w:hAnsi="Arial" w:cs="Arial"/>
          <w:b/>
          <w:bCs/>
          <w:sz w:val="22"/>
        </w:rPr>
        <w:t>ad stát</w:t>
      </w:r>
      <w:r w:rsidRPr="009D5B08">
        <w:rPr>
          <w:rFonts w:ascii="Arial" w:hAnsi="Arial" w:cs="Arial"/>
          <w:b/>
          <w:bCs/>
          <w:sz w:val="22"/>
        </w:rPr>
        <w:tab/>
      </w:r>
      <w:r w:rsidRPr="009D5B08">
        <w:rPr>
          <w:rFonts w:ascii="Arial" w:hAnsi="Arial" w:cs="Arial"/>
          <w:sz w:val="22"/>
        </w:rPr>
        <w:t>Je-li státem, kde žadatel sídlí, Česká republika, nemusíte kolonku vyplňovat.</w:t>
      </w:r>
    </w:p>
    <w:p w14:paraId="1E569B48" w14:textId="776EA736" w:rsidR="00DC11AA" w:rsidRPr="009D5B08" w:rsidRDefault="00DC11AA" w:rsidP="007B0F39">
      <w:pPr>
        <w:spacing w:before="160"/>
        <w:ind w:left="425" w:hanging="425"/>
        <w:rPr>
          <w:rFonts w:ascii="Arial" w:hAnsi="Arial" w:cs="Arial"/>
          <w:b/>
          <w:bCs/>
          <w:sz w:val="22"/>
        </w:rPr>
      </w:pPr>
      <w:r w:rsidRPr="009D5B08">
        <w:rPr>
          <w:rFonts w:ascii="Arial" w:hAnsi="Arial" w:cs="Arial"/>
          <w:b/>
          <w:bCs/>
          <w:sz w:val="22"/>
        </w:rPr>
        <w:t>03</w:t>
      </w:r>
      <w:r w:rsidR="006A5E12" w:rsidRPr="009D5B08">
        <w:rPr>
          <w:rFonts w:ascii="Arial" w:hAnsi="Arial" w:cs="Arial"/>
          <w:sz w:val="22"/>
        </w:rPr>
        <w:tab/>
      </w:r>
      <w:r w:rsidRPr="007B0F39">
        <w:rPr>
          <w:rFonts w:ascii="Arial" w:hAnsi="Arial" w:cs="Arial"/>
          <w:sz w:val="22"/>
        </w:rPr>
        <w:t>Vyplňte,</w:t>
      </w:r>
      <w:r w:rsidR="00526ECB">
        <w:rPr>
          <w:rFonts w:ascii="Arial" w:hAnsi="Arial" w:cs="Arial"/>
          <w:sz w:val="22"/>
        </w:rPr>
        <w:t xml:space="preserve"> pokud je žadatelem fyzická osoba</w:t>
      </w:r>
      <w:r w:rsidRPr="007B0F39">
        <w:rPr>
          <w:rFonts w:ascii="Arial" w:hAnsi="Arial" w:cs="Arial"/>
          <w:sz w:val="22"/>
        </w:rPr>
        <w:t>.</w:t>
      </w:r>
      <w:r w:rsidR="007468E8" w:rsidRPr="009D5B08">
        <w:rPr>
          <w:rFonts w:ascii="Arial" w:hAnsi="Arial" w:cs="Arial"/>
          <w:sz w:val="22"/>
        </w:rPr>
        <w:t xml:space="preserve"> Údaje uvádějte podle platného dokladu totožnosti (např. občanský průkaz, průkaz o povolení k pobytu).</w:t>
      </w:r>
    </w:p>
    <w:p w14:paraId="2B42A28B" w14:textId="2143DCDE" w:rsidR="003E54D0" w:rsidRPr="009D5B08" w:rsidRDefault="003E54D0" w:rsidP="007B0F39">
      <w:pPr>
        <w:ind w:left="709" w:hanging="709"/>
        <w:jc w:val="both"/>
        <w:rPr>
          <w:rFonts w:ascii="Arial" w:hAnsi="Arial" w:cs="Arial"/>
          <w:sz w:val="22"/>
        </w:rPr>
      </w:pPr>
      <w:r w:rsidRPr="009D5B08">
        <w:rPr>
          <w:rFonts w:ascii="Arial" w:hAnsi="Arial" w:cs="Arial"/>
          <w:b/>
          <w:bCs/>
          <w:sz w:val="22"/>
        </w:rPr>
        <w:t>ad a)</w:t>
      </w:r>
      <w:r w:rsidR="006A5E12" w:rsidRPr="009D5B08">
        <w:rPr>
          <w:rFonts w:ascii="Arial" w:hAnsi="Arial" w:cs="Arial"/>
          <w:sz w:val="22"/>
        </w:rPr>
        <w:tab/>
      </w:r>
      <w:r w:rsidR="00E1359D" w:rsidRPr="009D5B08">
        <w:rPr>
          <w:rFonts w:ascii="Arial" w:hAnsi="Arial" w:cs="Arial"/>
          <w:sz w:val="22"/>
        </w:rPr>
        <w:t>Uveďte jméno, popřípadě všechna jména fyzické osoby v pořadí a podobě, v jakých jsou uvedena v dokladu totožnosti (např. občanský průkaz, průkaz o povolení k</w:t>
      </w:r>
      <w:r w:rsidR="002B5F60" w:rsidRPr="009D5B08">
        <w:rPr>
          <w:rFonts w:ascii="Arial" w:hAnsi="Arial" w:cs="Arial"/>
          <w:sz w:val="22"/>
        </w:rPr>
        <w:t> </w:t>
      </w:r>
      <w:r w:rsidR="00E1359D" w:rsidRPr="009D5B08">
        <w:rPr>
          <w:rFonts w:ascii="Arial" w:hAnsi="Arial" w:cs="Arial"/>
          <w:sz w:val="22"/>
        </w:rPr>
        <w:t>pobytu). Jména nezkracujte a neuvádějte přezdívky.</w:t>
      </w:r>
    </w:p>
    <w:p w14:paraId="1BB1F56A" w14:textId="437D02B2" w:rsidR="00327F05" w:rsidRPr="009D5B08" w:rsidRDefault="00327F05" w:rsidP="007B0F39">
      <w:pPr>
        <w:ind w:left="709" w:hanging="709"/>
        <w:jc w:val="both"/>
        <w:rPr>
          <w:rFonts w:ascii="Arial" w:hAnsi="Arial" w:cs="Arial"/>
          <w:sz w:val="22"/>
        </w:rPr>
      </w:pPr>
      <w:r w:rsidRPr="009D5B08">
        <w:rPr>
          <w:rFonts w:ascii="Arial" w:hAnsi="Arial" w:cs="Arial"/>
          <w:b/>
          <w:bCs/>
          <w:sz w:val="22"/>
        </w:rPr>
        <w:t>ad b)</w:t>
      </w:r>
      <w:r w:rsidR="006C6D41" w:rsidRPr="009D5B08">
        <w:rPr>
          <w:rFonts w:ascii="Arial" w:hAnsi="Arial" w:cs="Arial"/>
          <w:sz w:val="22"/>
        </w:rPr>
        <w:tab/>
      </w:r>
      <w:r w:rsidRPr="009D5B08">
        <w:rPr>
          <w:rFonts w:ascii="Arial" w:hAnsi="Arial" w:cs="Arial"/>
          <w:sz w:val="22"/>
        </w:rPr>
        <w:t>Uveďte aktuální příjmení fyzické osoby podle dokladu totožnosti (např. občanský průkaz, průkaz o povolení k pobytu). Má-li osoba více příjmení, uveďte je v plném rozsahu</w:t>
      </w:r>
    </w:p>
    <w:p w14:paraId="1DD52E29" w14:textId="08A3E233" w:rsidR="00DC6970" w:rsidRPr="009D5B08" w:rsidRDefault="00DC6970" w:rsidP="003E54D0">
      <w:pPr>
        <w:rPr>
          <w:rFonts w:ascii="Arial" w:hAnsi="Arial" w:cs="Arial"/>
          <w:sz w:val="22"/>
        </w:rPr>
      </w:pPr>
      <w:r w:rsidRPr="009D5B08">
        <w:rPr>
          <w:rFonts w:ascii="Arial" w:hAnsi="Arial" w:cs="Arial"/>
          <w:b/>
          <w:bCs/>
          <w:sz w:val="22"/>
        </w:rPr>
        <w:t>ad c)</w:t>
      </w:r>
      <w:r w:rsidRPr="009D5B08">
        <w:rPr>
          <w:rFonts w:ascii="Arial" w:hAnsi="Arial" w:cs="Arial"/>
          <w:sz w:val="22"/>
        </w:rPr>
        <w:tab/>
        <w:t>Uveďte datum narození ve tvaru DD.MM.RRRR (např. 05.09.1980).</w:t>
      </w:r>
    </w:p>
    <w:p w14:paraId="364F798B" w14:textId="1B680D64" w:rsidR="00491F88" w:rsidRPr="009D5B08" w:rsidRDefault="00E43373" w:rsidP="003E54D0">
      <w:pPr>
        <w:rPr>
          <w:rFonts w:ascii="Arial" w:hAnsi="Arial" w:cs="Arial"/>
          <w:b/>
          <w:bCs/>
          <w:sz w:val="22"/>
        </w:rPr>
      </w:pPr>
      <w:r w:rsidRPr="009D5B08">
        <w:rPr>
          <w:rFonts w:ascii="Arial" w:hAnsi="Arial" w:cs="Arial"/>
          <w:b/>
          <w:bCs/>
          <w:sz w:val="22"/>
        </w:rPr>
        <w:t>ad d)</w:t>
      </w:r>
      <w:r w:rsidR="006C6D41" w:rsidRPr="009D5B08">
        <w:rPr>
          <w:rFonts w:ascii="Arial" w:hAnsi="Arial" w:cs="Arial"/>
          <w:b/>
          <w:bCs/>
          <w:sz w:val="22"/>
        </w:rPr>
        <w:tab/>
      </w:r>
      <w:r w:rsidR="005D359D" w:rsidRPr="009D5B08">
        <w:rPr>
          <w:rFonts w:ascii="Arial" w:hAnsi="Arial" w:cs="Arial"/>
          <w:sz w:val="22"/>
        </w:rPr>
        <w:t>N</w:t>
      </w:r>
      <w:r w:rsidR="00500B72" w:rsidRPr="009D5B08">
        <w:rPr>
          <w:rFonts w:ascii="Arial" w:hAnsi="Arial" w:cs="Arial"/>
          <w:sz w:val="22"/>
        </w:rPr>
        <w:t>epovinné</w:t>
      </w:r>
      <w:r w:rsidR="005D359D" w:rsidRPr="009D5B08">
        <w:rPr>
          <w:rFonts w:ascii="Arial" w:hAnsi="Arial" w:cs="Arial"/>
          <w:i/>
          <w:iCs/>
          <w:sz w:val="22"/>
        </w:rPr>
        <w:t>.</w:t>
      </w:r>
    </w:p>
    <w:p w14:paraId="1C6D6D9C" w14:textId="203D4876" w:rsidR="008B0E59" w:rsidRDefault="003E54D0" w:rsidP="008B0E59">
      <w:pPr>
        <w:widowControl w:val="0"/>
        <w:spacing w:after="120"/>
        <w:ind w:left="709" w:hanging="709"/>
        <w:jc w:val="both"/>
        <w:rPr>
          <w:rFonts w:ascii="Arial" w:hAnsi="Arial" w:cs="Arial"/>
          <w:sz w:val="22"/>
        </w:rPr>
      </w:pPr>
      <w:r w:rsidRPr="009D5B08">
        <w:rPr>
          <w:rFonts w:ascii="Arial" w:hAnsi="Arial" w:cs="Arial"/>
          <w:b/>
          <w:bCs/>
          <w:sz w:val="22"/>
        </w:rPr>
        <w:t xml:space="preserve">ad </w:t>
      </w:r>
      <w:r w:rsidR="001417C0" w:rsidRPr="009D5B08">
        <w:rPr>
          <w:rFonts w:ascii="Arial" w:hAnsi="Arial" w:cs="Arial"/>
          <w:b/>
          <w:bCs/>
          <w:sz w:val="22"/>
        </w:rPr>
        <w:t>e</w:t>
      </w:r>
      <w:r w:rsidRPr="009D5B08">
        <w:rPr>
          <w:rFonts w:ascii="Arial" w:hAnsi="Arial" w:cs="Arial"/>
          <w:b/>
          <w:bCs/>
          <w:sz w:val="22"/>
        </w:rPr>
        <w:t>)</w:t>
      </w:r>
      <w:r w:rsidR="006C6D41" w:rsidRPr="009D5B08">
        <w:rPr>
          <w:rFonts w:ascii="Arial" w:hAnsi="Arial" w:cs="Arial"/>
          <w:b/>
          <w:bCs/>
          <w:sz w:val="22"/>
        </w:rPr>
        <w:tab/>
      </w:r>
      <w:r w:rsidR="00F214F6" w:rsidRPr="009D5B08">
        <w:rPr>
          <w:rFonts w:ascii="Arial" w:hAnsi="Arial" w:cs="Arial"/>
          <w:sz w:val="22"/>
        </w:rPr>
        <w:t xml:space="preserve">Uveďte adresu místa pobytu fyzické osoby. U občanů s trvalým pobytem na území České republiky uveďte úřední adresu místa trvalého pobytu (adresa na občanském průkazu). </w:t>
      </w:r>
      <w:r w:rsidR="00330576">
        <w:rPr>
          <w:rFonts w:ascii="Arial" w:hAnsi="Arial" w:cs="Arial"/>
          <w:sz w:val="22"/>
        </w:rPr>
        <w:br/>
      </w:r>
      <w:r w:rsidR="00F214F6" w:rsidRPr="009D5B08">
        <w:rPr>
          <w:rFonts w:ascii="Arial" w:hAnsi="Arial" w:cs="Arial"/>
          <w:sz w:val="22"/>
        </w:rPr>
        <w:t xml:space="preserve">U cizinců pobývajících na území České republiky uveďte adresu místa hlášeného pobytu </w:t>
      </w:r>
      <w:r w:rsidR="00330576">
        <w:rPr>
          <w:rFonts w:ascii="Arial" w:hAnsi="Arial" w:cs="Arial"/>
          <w:sz w:val="22"/>
        </w:rPr>
        <w:br/>
      </w:r>
      <w:r w:rsidR="00F214F6" w:rsidRPr="009D5B08">
        <w:rPr>
          <w:rFonts w:ascii="Arial" w:hAnsi="Arial" w:cs="Arial"/>
          <w:sz w:val="22"/>
        </w:rPr>
        <w:t>na území České republiky (adresa na průkazu o povolení k</w:t>
      </w:r>
      <w:r w:rsidR="00E90C51">
        <w:rPr>
          <w:rFonts w:ascii="Arial" w:hAnsi="Arial" w:cs="Arial"/>
          <w:sz w:val="22"/>
        </w:rPr>
        <w:t xml:space="preserve"> </w:t>
      </w:r>
      <w:r w:rsidR="00F214F6" w:rsidRPr="009D5B08">
        <w:rPr>
          <w:rFonts w:ascii="Arial" w:hAnsi="Arial" w:cs="Arial"/>
          <w:sz w:val="22"/>
        </w:rPr>
        <w:t>pobytu). U jiných osob uveďte</w:t>
      </w:r>
      <w:r w:rsidR="008B0E59">
        <w:rPr>
          <w:rFonts w:ascii="Arial" w:hAnsi="Arial" w:cs="Arial"/>
          <w:sz w:val="22"/>
        </w:rPr>
        <w:t xml:space="preserve"> </w:t>
      </w:r>
      <w:r w:rsidR="008B0E59">
        <w:rPr>
          <w:rFonts w:ascii="Arial" w:hAnsi="Arial" w:cs="Arial"/>
          <w:sz w:val="22"/>
        </w:rPr>
        <w:br/>
      </w:r>
      <w:r w:rsidR="008B0E59">
        <w:rPr>
          <w:rFonts w:ascii="Arial" w:hAnsi="Arial" w:cs="Arial"/>
          <w:sz w:val="22"/>
        </w:rPr>
        <w:br w:type="column"/>
      </w:r>
    </w:p>
    <w:p w14:paraId="71911969" w14:textId="5D7582C2" w:rsidR="00E07481" w:rsidRDefault="00F214F6" w:rsidP="00E90C51">
      <w:pPr>
        <w:widowControl w:val="0"/>
        <w:ind w:left="709"/>
        <w:jc w:val="both"/>
        <w:rPr>
          <w:rFonts w:ascii="Arial" w:hAnsi="Arial" w:cs="Arial"/>
          <w:sz w:val="22"/>
        </w:rPr>
      </w:pPr>
      <w:r w:rsidRPr="009D5B08">
        <w:rPr>
          <w:rFonts w:ascii="Arial" w:hAnsi="Arial" w:cs="Arial"/>
          <w:sz w:val="22"/>
        </w:rPr>
        <w:t>adresu trvalého pobytu v</w:t>
      </w:r>
      <w:r w:rsidR="0049060A">
        <w:rPr>
          <w:rFonts w:ascii="Arial" w:hAnsi="Arial" w:cs="Arial"/>
          <w:sz w:val="22"/>
        </w:rPr>
        <w:t xml:space="preserve"> </w:t>
      </w:r>
      <w:r w:rsidRPr="009D5B08">
        <w:rPr>
          <w:rFonts w:ascii="Arial" w:hAnsi="Arial" w:cs="Arial"/>
          <w:sz w:val="22"/>
        </w:rPr>
        <w:t>zahraničí</w:t>
      </w:r>
      <w:r w:rsidR="008B6F6C" w:rsidRPr="009D5B08">
        <w:rPr>
          <w:rFonts w:ascii="Arial" w:hAnsi="Arial" w:cs="Arial"/>
          <w:sz w:val="22"/>
        </w:rPr>
        <w:t>.</w:t>
      </w:r>
      <w:r w:rsidR="0083653B" w:rsidRPr="0083653B">
        <w:t xml:space="preserve"> </w:t>
      </w:r>
      <w:r w:rsidR="0083653B" w:rsidRPr="0083653B">
        <w:rPr>
          <w:rFonts w:ascii="Arial" w:hAnsi="Arial" w:cs="Arial"/>
          <w:sz w:val="22"/>
        </w:rPr>
        <w:t>Nemá-li stavba přiděleno číslo popisné, ale číslo</w:t>
      </w:r>
      <w:r w:rsidR="00E07481">
        <w:rPr>
          <w:rFonts w:ascii="Arial" w:hAnsi="Arial" w:cs="Arial"/>
          <w:sz w:val="22"/>
        </w:rPr>
        <w:t xml:space="preserve"> </w:t>
      </w:r>
      <w:r w:rsidR="00E07481" w:rsidRPr="0083653B">
        <w:rPr>
          <w:rFonts w:ascii="Arial" w:hAnsi="Arial" w:cs="Arial"/>
          <w:sz w:val="22"/>
        </w:rPr>
        <w:t>evidenční, napište do kolonky pro číslo popisné zkratku „ev.</w:t>
      </w:r>
      <w:r w:rsidR="004E4E58">
        <w:rPr>
          <w:rFonts w:ascii="Arial" w:hAnsi="Arial" w:cs="Arial"/>
          <w:sz w:val="22"/>
        </w:rPr>
        <w:t xml:space="preserve"> </w:t>
      </w:r>
      <w:r w:rsidR="00E07481" w:rsidRPr="0083653B">
        <w:rPr>
          <w:rFonts w:ascii="Arial" w:hAnsi="Arial" w:cs="Arial"/>
          <w:sz w:val="22"/>
        </w:rPr>
        <w:t>č.“ a číslo evidenční</w:t>
      </w:r>
    </w:p>
    <w:p w14:paraId="1F24DF50" w14:textId="574D4A58" w:rsidR="003E54D0" w:rsidRPr="009D5B08" w:rsidRDefault="00E710FA" w:rsidP="008B36CA">
      <w:pPr>
        <w:widowControl w:val="0"/>
        <w:ind w:left="851" w:hanging="851"/>
        <w:rPr>
          <w:rFonts w:ascii="Arial" w:hAnsi="Arial" w:cs="Arial"/>
          <w:sz w:val="22"/>
        </w:rPr>
      </w:pPr>
      <w:r w:rsidRPr="009D5B08">
        <w:rPr>
          <w:rFonts w:ascii="Arial" w:hAnsi="Arial" w:cs="Arial"/>
          <w:b/>
          <w:bCs/>
          <w:sz w:val="22"/>
        </w:rPr>
        <w:t>ad stát</w:t>
      </w:r>
      <w:r w:rsidRPr="009D5B08">
        <w:rPr>
          <w:rFonts w:ascii="Arial" w:hAnsi="Arial" w:cs="Arial"/>
          <w:sz w:val="22"/>
        </w:rPr>
        <w:tab/>
        <w:t>Pokud má žadatel adresu místa pobytu v České republice, nemusíte kolonku vyplňovat</w:t>
      </w:r>
      <w:r w:rsidR="00151835" w:rsidRPr="009D5B08">
        <w:rPr>
          <w:rFonts w:ascii="Arial" w:hAnsi="Arial" w:cs="Arial"/>
          <w:sz w:val="22"/>
        </w:rPr>
        <w:t>.</w:t>
      </w:r>
    </w:p>
    <w:p w14:paraId="213D5DD9" w14:textId="77777777" w:rsidR="00930F22" w:rsidRPr="00930F22" w:rsidRDefault="00930F22" w:rsidP="00930F22">
      <w:pPr>
        <w:spacing w:before="160"/>
        <w:ind w:left="426" w:hanging="426"/>
        <w:jc w:val="both"/>
        <w:rPr>
          <w:rFonts w:ascii="Arial" w:eastAsia="Calibri" w:hAnsi="Arial" w:cs="Arial"/>
          <w:bCs/>
          <w:sz w:val="22"/>
        </w:rPr>
      </w:pPr>
      <w:bookmarkStart w:id="4" w:name="_Hlk215434424"/>
      <w:r w:rsidRPr="00930F22">
        <w:rPr>
          <w:rFonts w:ascii="Arial" w:eastAsia="Calibri" w:hAnsi="Arial" w:cs="Arial"/>
          <w:b/>
          <w:sz w:val="22"/>
        </w:rPr>
        <w:t>04</w:t>
      </w:r>
      <w:r w:rsidRPr="00930F22">
        <w:rPr>
          <w:rFonts w:ascii="Arial" w:eastAsia="Calibri" w:hAnsi="Arial" w:cs="Arial"/>
          <w:b/>
          <w:sz w:val="22"/>
        </w:rPr>
        <w:tab/>
      </w:r>
      <w:r w:rsidRPr="00930F22">
        <w:rPr>
          <w:rFonts w:ascii="Arial" w:eastAsia="Calibri" w:hAnsi="Arial" w:cs="Arial"/>
          <w:bCs/>
          <w:sz w:val="22"/>
        </w:rPr>
        <w:t>Nepovinné. Lze také vyplnit pouze zčásti.</w:t>
      </w:r>
    </w:p>
    <w:p w14:paraId="4A46074D" w14:textId="75D9DABE" w:rsidR="00930F22" w:rsidRPr="00930F22" w:rsidRDefault="00930F22" w:rsidP="00930F22">
      <w:pPr>
        <w:tabs>
          <w:tab w:val="left" w:pos="426"/>
        </w:tabs>
        <w:spacing w:before="160"/>
        <w:ind w:left="709" w:hanging="709"/>
        <w:jc w:val="both"/>
        <w:rPr>
          <w:rFonts w:ascii="Arial" w:eastAsia="Calibri" w:hAnsi="Arial" w:cs="Arial"/>
          <w:b/>
          <w:sz w:val="22"/>
        </w:rPr>
      </w:pPr>
      <w:r w:rsidRPr="00930F22">
        <w:rPr>
          <w:rFonts w:ascii="Arial" w:eastAsia="Calibri" w:hAnsi="Arial" w:cs="Arial"/>
          <w:b/>
          <w:sz w:val="22"/>
        </w:rPr>
        <w:t>ad a)</w:t>
      </w:r>
      <w:r w:rsidRPr="00930F22">
        <w:rPr>
          <w:rFonts w:ascii="Arial" w:eastAsia="Calibri" w:hAnsi="Arial" w:cs="Arial"/>
          <w:b/>
          <w:sz w:val="22"/>
        </w:rPr>
        <w:tab/>
      </w:r>
      <w:r w:rsidRPr="00930F22">
        <w:rPr>
          <w:rFonts w:ascii="Arial" w:eastAsia="Calibri" w:hAnsi="Arial" w:cs="Arial"/>
          <w:bCs/>
          <w:sz w:val="22"/>
        </w:rPr>
        <w:t>Uveďte jméno, popř. jména, a příjmení osoby, která na straně žadatele fakticky žádost vyřizuje a je v této věci za něj oprávněna jednat. Typicky půjde o osobu uvedenou v části 1</w:t>
      </w:r>
      <w:r w:rsidR="00AF6646">
        <w:rPr>
          <w:rFonts w:ascii="Arial" w:eastAsia="Calibri" w:hAnsi="Arial" w:cs="Arial"/>
          <w:bCs/>
          <w:sz w:val="22"/>
        </w:rPr>
        <w:t>5</w:t>
      </w:r>
      <w:r w:rsidRPr="00930F22">
        <w:rPr>
          <w:rFonts w:ascii="Arial" w:eastAsia="Calibri" w:hAnsi="Arial" w:cs="Arial"/>
          <w:bCs/>
          <w:sz w:val="22"/>
        </w:rPr>
        <w:t xml:space="preserve"> (Fyzická osoba zastupující žadatele). Přímá komunikace s touto osobou může přispět </w:t>
      </w:r>
      <w:r w:rsidRPr="00930F22">
        <w:rPr>
          <w:rFonts w:ascii="Arial" w:eastAsia="Calibri" w:hAnsi="Arial" w:cs="Arial"/>
          <w:bCs/>
          <w:sz w:val="22"/>
        </w:rPr>
        <w:br/>
        <w:t>ke zrychlení vyřízení žádosti.</w:t>
      </w:r>
    </w:p>
    <w:p w14:paraId="7B92FB06" w14:textId="024B3AF7" w:rsidR="00930F22" w:rsidRPr="00930F22" w:rsidRDefault="00930F22" w:rsidP="00930F22">
      <w:pPr>
        <w:tabs>
          <w:tab w:val="left" w:pos="426"/>
        </w:tabs>
        <w:spacing w:before="160"/>
        <w:ind w:left="709" w:hanging="709"/>
        <w:jc w:val="both"/>
        <w:rPr>
          <w:rFonts w:ascii="Arial" w:eastAsia="Calibri" w:hAnsi="Arial" w:cs="Arial"/>
          <w:sz w:val="22"/>
        </w:rPr>
      </w:pPr>
      <w:r w:rsidRPr="00930F22">
        <w:rPr>
          <w:rFonts w:ascii="Arial" w:eastAsia="Calibri" w:hAnsi="Arial" w:cs="Arial"/>
          <w:b/>
          <w:sz w:val="22"/>
        </w:rPr>
        <w:t>ad b)</w:t>
      </w:r>
      <w:r w:rsidRPr="00930F22">
        <w:rPr>
          <w:rFonts w:ascii="Arial" w:eastAsia="Calibri" w:hAnsi="Arial" w:cs="Arial"/>
          <w:b/>
          <w:sz w:val="22"/>
        </w:rPr>
        <w:tab/>
      </w:r>
      <w:r w:rsidRPr="00930F22">
        <w:rPr>
          <w:rFonts w:ascii="Arial" w:eastAsia="Calibri" w:hAnsi="Arial" w:cs="Arial"/>
          <w:sz w:val="22"/>
        </w:rPr>
        <w:t xml:space="preserve">Uveďte telefonní číslo žadatele nebo osoby oprávněné jednat za žadatele, na kterém bude možné operativně ověřovat nebo doplňovat údaje uvedené v žádosti. </w:t>
      </w:r>
      <w:r w:rsidRPr="00930F22">
        <w:rPr>
          <w:rFonts w:ascii="Arial" w:eastAsia="Calibri" w:hAnsi="Arial" w:cs="Arial"/>
          <w:bCs/>
          <w:sz w:val="22"/>
        </w:rPr>
        <w:t>Typicky půjde o osobu uvedenou v části 1</w:t>
      </w:r>
      <w:r w:rsidR="002D2F69">
        <w:rPr>
          <w:rFonts w:ascii="Arial" w:eastAsia="Calibri" w:hAnsi="Arial" w:cs="Arial"/>
          <w:bCs/>
          <w:sz w:val="22"/>
        </w:rPr>
        <w:t>5</w:t>
      </w:r>
      <w:r w:rsidRPr="00930F22">
        <w:rPr>
          <w:rFonts w:ascii="Arial" w:eastAsia="Calibri" w:hAnsi="Arial" w:cs="Arial"/>
          <w:bCs/>
          <w:sz w:val="22"/>
        </w:rPr>
        <w:t xml:space="preserve"> (Fyzická osoba zastupující žadatele). </w:t>
      </w:r>
      <w:r w:rsidRPr="00930F22">
        <w:rPr>
          <w:rFonts w:ascii="Arial" w:eastAsia="Calibri" w:hAnsi="Arial" w:cs="Arial"/>
          <w:sz w:val="22"/>
        </w:rPr>
        <w:t>Uveďte číslo včetně mezinárodní předvolby, je-li odlišná od +420.</w:t>
      </w:r>
    </w:p>
    <w:p w14:paraId="50B4FE27" w14:textId="411D46A3" w:rsidR="00930F22" w:rsidRPr="00930F22" w:rsidRDefault="00930F22" w:rsidP="00930F22">
      <w:pPr>
        <w:tabs>
          <w:tab w:val="left" w:pos="426"/>
        </w:tabs>
        <w:spacing w:before="160"/>
        <w:ind w:left="709" w:hanging="709"/>
        <w:jc w:val="both"/>
        <w:rPr>
          <w:rFonts w:ascii="Arial" w:eastAsia="Calibri" w:hAnsi="Arial" w:cs="Arial"/>
          <w:sz w:val="22"/>
        </w:rPr>
      </w:pPr>
      <w:r w:rsidRPr="00930F22">
        <w:rPr>
          <w:rFonts w:ascii="Arial" w:eastAsia="Calibri" w:hAnsi="Arial" w:cs="Arial"/>
          <w:b/>
          <w:sz w:val="22"/>
        </w:rPr>
        <w:t>ad c)</w:t>
      </w:r>
      <w:r w:rsidRPr="00930F22">
        <w:rPr>
          <w:rFonts w:ascii="Arial" w:eastAsia="Calibri" w:hAnsi="Arial" w:cs="Arial"/>
          <w:bCs/>
          <w:sz w:val="22"/>
        </w:rPr>
        <w:tab/>
      </w:r>
      <w:r w:rsidRPr="00930F22">
        <w:rPr>
          <w:rFonts w:ascii="Arial" w:eastAsia="Calibri" w:hAnsi="Arial" w:cs="Arial"/>
          <w:sz w:val="22"/>
        </w:rPr>
        <w:t xml:space="preserve">Uveďte adresu elektronické pošty žadatele, na kterou lze doručovat písemnosti </w:t>
      </w:r>
      <w:r w:rsidRPr="00930F22">
        <w:rPr>
          <w:rFonts w:ascii="Arial" w:eastAsia="Calibri" w:hAnsi="Arial" w:cs="Arial"/>
          <w:sz w:val="22"/>
        </w:rPr>
        <w:br/>
        <w:t>a zasílat oznámení související s tímto řízením. Uveďte pouze jednu aktuálně používanou adresu.</w:t>
      </w:r>
    </w:p>
    <w:p w14:paraId="4A870A70" w14:textId="77777777" w:rsidR="00930F22" w:rsidRPr="00930F22" w:rsidRDefault="00930F22" w:rsidP="00930F22">
      <w:pPr>
        <w:tabs>
          <w:tab w:val="left" w:pos="426"/>
        </w:tabs>
        <w:spacing w:before="160"/>
        <w:ind w:left="709" w:hanging="709"/>
        <w:jc w:val="both"/>
        <w:rPr>
          <w:rFonts w:ascii="Arial" w:eastAsia="Calibri" w:hAnsi="Arial" w:cs="Arial"/>
          <w:sz w:val="22"/>
        </w:rPr>
      </w:pPr>
      <w:r w:rsidRPr="00930F22">
        <w:rPr>
          <w:rFonts w:ascii="Arial" w:eastAsia="Calibri" w:hAnsi="Arial" w:cs="Arial"/>
          <w:b/>
          <w:sz w:val="22"/>
        </w:rPr>
        <w:t>ad d)</w:t>
      </w:r>
      <w:r w:rsidRPr="00930F22">
        <w:rPr>
          <w:rFonts w:ascii="Arial" w:eastAsia="Calibri" w:hAnsi="Arial" w:cs="Arial"/>
          <w:sz w:val="22"/>
        </w:rPr>
        <w:tab/>
        <w:t xml:space="preserve">Uveďte pouze v případě, že požadujete doručování písemností na jinou adresu, než je adresa sídla (u právnické osoby) nebo adresa místa pobytu (u fyzické osoby) uvedená </w:t>
      </w:r>
      <w:r w:rsidRPr="00930F22">
        <w:rPr>
          <w:rFonts w:ascii="Arial" w:eastAsia="Calibri" w:hAnsi="Arial" w:cs="Arial"/>
          <w:sz w:val="22"/>
        </w:rPr>
        <w:br/>
        <w:t xml:space="preserve">v identifikačních údajích žadatele. Uveďte úplnou poštovní adresu, na které žadatel zajišťuje přebírání zásilek – ulice, číslo popisné a případně orientační, obec, PSČ, </w:t>
      </w:r>
      <w:r w:rsidRPr="00930F22">
        <w:rPr>
          <w:rFonts w:ascii="Arial" w:eastAsia="Calibri" w:hAnsi="Arial" w:cs="Arial"/>
          <w:sz w:val="22"/>
        </w:rPr>
        <w:br/>
        <w:t>popř. číslo P.O. Boxu a PSČ.</w:t>
      </w:r>
      <w:r w:rsidRPr="00930F22">
        <w:rPr>
          <w:rFonts w:eastAsia="Calibri" w:cs="Arial"/>
          <w:sz w:val="22"/>
        </w:rPr>
        <w:t xml:space="preserve"> </w:t>
      </w:r>
      <w:r w:rsidRPr="00930F22">
        <w:rPr>
          <w:rFonts w:ascii="Arial" w:eastAsia="Calibri" w:hAnsi="Arial" w:cs="Arial"/>
          <w:sz w:val="22"/>
        </w:rPr>
        <w:t>Nemá-li stavba přiděleno číslo popisné, ale číslo evidenční, napište do kolonky pro číslo popisné zkratku „</w:t>
      </w:r>
      <w:proofErr w:type="spellStart"/>
      <w:r w:rsidRPr="00930F22">
        <w:rPr>
          <w:rFonts w:ascii="Arial" w:eastAsia="Calibri" w:hAnsi="Arial" w:cs="Arial"/>
          <w:sz w:val="22"/>
        </w:rPr>
        <w:t>ev.č</w:t>
      </w:r>
      <w:proofErr w:type="spellEnd"/>
      <w:r w:rsidRPr="00930F22">
        <w:rPr>
          <w:rFonts w:ascii="Arial" w:eastAsia="Calibri" w:hAnsi="Arial" w:cs="Arial"/>
          <w:sz w:val="22"/>
        </w:rPr>
        <w:t xml:space="preserve">.“ a číslo evidenční. Jde-li o adresu </w:t>
      </w:r>
      <w:r w:rsidRPr="00930F22">
        <w:rPr>
          <w:rFonts w:ascii="Arial" w:eastAsia="Calibri" w:hAnsi="Arial" w:cs="Arial"/>
          <w:sz w:val="22"/>
        </w:rPr>
        <w:br/>
        <w:t>v zahraničí, uveďte i stát. Přednostně před doručováním na tuto adresu však bude správní orgán využívat doručování prostřednictvím datové schránky.</w:t>
      </w:r>
      <w:bookmarkEnd w:id="4"/>
    </w:p>
    <w:p w14:paraId="6E7E66A9" w14:textId="474971EC" w:rsidR="0085699A" w:rsidRPr="00B61E76" w:rsidRDefault="00A540B6" w:rsidP="00A540B6">
      <w:pPr>
        <w:ind w:left="426" w:hanging="426"/>
        <w:rPr>
          <w:rFonts w:ascii="Arial" w:hAnsi="Arial" w:cs="Arial"/>
          <w:sz w:val="22"/>
        </w:rPr>
      </w:pPr>
      <w:r>
        <w:rPr>
          <w:rFonts w:ascii="Arial" w:hAnsi="Arial" w:cs="Arial"/>
          <w:b/>
          <w:bCs/>
          <w:sz w:val="22"/>
        </w:rPr>
        <w:t>05</w:t>
      </w:r>
      <w:r>
        <w:rPr>
          <w:rFonts w:ascii="Arial" w:hAnsi="Arial" w:cs="Arial"/>
          <w:b/>
          <w:bCs/>
          <w:sz w:val="22"/>
        </w:rPr>
        <w:tab/>
      </w:r>
      <w:r w:rsidR="00B61E76">
        <w:rPr>
          <w:rFonts w:ascii="Arial" w:hAnsi="Arial" w:cs="Arial"/>
          <w:sz w:val="22"/>
        </w:rPr>
        <w:t xml:space="preserve">Uveďte údaje </w:t>
      </w:r>
      <w:r w:rsidR="00C8333A">
        <w:rPr>
          <w:rFonts w:ascii="Arial" w:hAnsi="Arial" w:cs="Arial"/>
          <w:sz w:val="22"/>
        </w:rPr>
        <w:t>potřebné pro jednoznačnou identifikaci bytu, o jehož zápis do evidence podpory bydlení se žádá.</w:t>
      </w:r>
    </w:p>
    <w:p w14:paraId="40A26FFF" w14:textId="10923349" w:rsidR="00D42063" w:rsidRPr="00490F43" w:rsidRDefault="00D42063" w:rsidP="008B36CA">
      <w:pPr>
        <w:ind w:left="709" w:hanging="709"/>
        <w:jc w:val="both"/>
        <w:rPr>
          <w:rFonts w:ascii="Arial" w:hAnsi="Arial" w:cs="Arial"/>
          <w:sz w:val="22"/>
        </w:rPr>
      </w:pPr>
      <w:r>
        <w:rPr>
          <w:rFonts w:ascii="Arial" w:hAnsi="Arial" w:cs="Arial"/>
          <w:b/>
          <w:bCs/>
          <w:sz w:val="22"/>
        </w:rPr>
        <w:t>ad a)</w:t>
      </w:r>
      <w:r w:rsidRPr="00490F43">
        <w:rPr>
          <w:rFonts w:ascii="Arial" w:hAnsi="Arial" w:cs="Arial"/>
          <w:sz w:val="22"/>
        </w:rPr>
        <w:tab/>
        <w:t>Uveďte adresu bytu</w:t>
      </w:r>
      <w:r w:rsidR="003E7F6A">
        <w:rPr>
          <w:rFonts w:ascii="Arial" w:hAnsi="Arial" w:cs="Arial"/>
          <w:sz w:val="22"/>
        </w:rPr>
        <w:t xml:space="preserve"> a katastrální území, kde se byt nachází.</w:t>
      </w:r>
      <w:r w:rsidR="00BD1ED4" w:rsidRPr="00BD1ED4">
        <w:rPr>
          <w:rFonts w:ascii="Arial" w:hAnsi="Arial" w:cs="Arial"/>
          <w:sz w:val="22"/>
        </w:rPr>
        <w:t xml:space="preserve"> </w:t>
      </w:r>
      <w:r w:rsidR="00BD1ED4" w:rsidRPr="009D5B08">
        <w:rPr>
          <w:rFonts w:ascii="Arial" w:hAnsi="Arial" w:cs="Arial"/>
          <w:sz w:val="22"/>
        </w:rPr>
        <w:t>Nemá-li stavba přiděleno číslo popisné, ale číslo evidenční, napište do kolonky pro číslo popisné zkratku „</w:t>
      </w:r>
      <w:proofErr w:type="spellStart"/>
      <w:r w:rsidR="00BD1ED4" w:rsidRPr="009D5B08">
        <w:rPr>
          <w:rFonts w:ascii="Arial" w:hAnsi="Arial" w:cs="Arial"/>
          <w:sz w:val="22"/>
        </w:rPr>
        <w:t>ev.č</w:t>
      </w:r>
      <w:proofErr w:type="spellEnd"/>
      <w:r w:rsidR="00BD1ED4" w:rsidRPr="009D5B08">
        <w:rPr>
          <w:rFonts w:ascii="Arial" w:hAnsi="Arial" w:cs="Arial"/>
          <w:sz w:val="22"/>
        </w:rPr>
        <w:t>.“ a číslo evidenční.</w:t>
      </w:r>
    </w:p>
    <w:p w14:paraId="4EE9B25F" w14:textId="1EB266E7" w:rsidR="004F5032" w:rsidRDefault="00A1066C">
      <w:pPr>
        <w:ind w:left="709" w:hanging="709"/>
        <w:jc w:val="both"/>
        <w:rPr>
          <w:rFonts w:ascii="Arial" w:hAnsi="Arial" w:cs="Arial"/>
          <w:b/>
          <w:sz w:val="22"/>
        </w:rPr>
      </w:pPr>
      <w:r w:rsidRPr="009D5B08">
        <w:rPr>
          <w:rFonts w:ascii="Arial" w:hAnsi="Arial" w:cs="Arial"/>
          <w:b/>
          <w:bCs/>
          <w:sz w:val="22"/>
        </w:rPr>
        <w:t>ad</w:t>
      </w:r>
      <w:r w:rsidR="00787C7B">
        <w:rPr>
          <w:rFonts w:ascii="Arial" w:hAnsi="Arial" w:cs="Arial"/>
          <w:b/>
          <w:bCs/>
          <w:sz w:val="22"/>
        </w:rPr>
        <w:t xml:space="preserve"> b)</w:t>
      </w:r>
      <w:r w:rsidR="00787C7B">
        <w:rPr>
          <w:rFonts w:ascii="Arial" w:hAnsi="Arial" w:cs="Arial"/>
          <w:sz w:val="22"/>
        </w:rPr>
        <w:tab/>
      </w:r>
      <w:r w:rsidR="004706BC">
        <w:rPr>
          <w:rFonts w:ascii="Arial" w:hAnsi="Arial" w:cs="Arial"/>
          <w:sz w:val="22"/>
        </w:rPr>
        <w:t xml:space="preserve">Nepovinné. </w:t>
      </w:r>
      <w:r w:rsidR="00787C7B">
        <w:rPr>
          <w:rFonts w:ascii="Arial" w:hAnsi="Arial" w:cs="Arial"/>
          <w:sz w:val="22"/>
        </w:rPr>
        <w:t xml:space="preserve">Uveďte </w:t>
      </w:r>
      <w:r w:rsidR="001437D4">
        <w:rPr>
          <w:rFonts w:ascii="Arial" w:hAnsi="Arial" w:cs="Arial"/>
          <w:sz w:val="22"/>
        </w:rPr>
        <w:t>číslo stavebního objektu</w:t>
      </w:r>
      <w:r w:rsidR="0069192F" w:rsidRPr="009D5B08">
        <w:rPr>
          <w:rFonts w:ascii="Arial" w:hAnsi="Arial" w:cs="Arial"/>
          <w:sz w:val="22"/>
        </w:rPr>
        <w:t xml:space="preserve"> podle</w:t>
      </w:r>
      <w:r w:rsidR="001437D4">
        <w:rPr>
          <w:rFonts w:ascii="Arial" w:hAnsi="Arial" w:cs="Arial"/>
          <w:sz w:val="22"/>
        </w:rPr>
        <w:t xml:space="preserve"> údajů </w:t>
      </w:r>
      <w:r w:rsidR="00490F43">
        <w:rPr>
          <w:rFonts w:ascii="Arial" w:hAnsi="Arial" w:cs="Arial"/>
          <w:sz w:val="22"/>
        </w:rPr>
        <w:t xml:space="preserve">v </w:t>
      </w:r>
      <w:r>
        <w:rPr>
          <w:rFonts w:ascii="Arial" w:hAnsi="Arial" w:cs="Arial"/>
          <w:sz w:val="22"/>
        </w:rPr>
        <w:t>Registr</w:t>
      </w:r>
      <w:r w:rsidR="00AC5606">
        <w:rPr>
          <w:rFonts w:ascii="Arial" w:hAnsi="Arial" w:cs="Arial"/>
          <w:sz w:val="22"/>
        </w:rPr>
        <w:t>u</w:t>
      </w:r>
      <w:r>
        <w:rPr>
          <w:rFonts w:ascii="Arial" w:hAnsi="Arial" w:cs="Arial"/>
          <w:sz w:val="22"/>
        </w:rPr>
        <w:t xml:space="preserve"> územní identifikace, adres a nemovitostí (RÚIAN)</w:t>
      </w:r>
      <w:r w:rsidR="00AC5606">
        <w:rPr>
          <w:rFonts w:ascii="Arial" w:hAnsi="Arial" w:cs="Arial"/>
          <w:sz w:val="22"/>
        </w:rPr>
        <w:t xml:space="preserve">. </w:t>
      </w:r>
    </w:p>
    <w:p w14:paraId="2BCAAC1A" w14:textId="2F63E467" w:rsidR="006A023C" w:rsidRDefault="008B66CB" w:rsidP="00B352D9">
      <w:pPr>
        <w:ind w:left="709" w:hanging="709"/>
        <w:jc w:val="both"/>
        <w:rPr>
          <w:rFonts w:ascii="Arial" w:hAnsi="Arial" w:cs="Arial"/>
          <w:sz w:val="22"/>
        </w:rPr>
      </w:pPr>
      <w:r>
        <w:rPr>
          <w:rFonts w:ascii="Arial" w:hAnsi="Arial" w:cs="Arial"/>
          <w:b/>
          <w:bCs/>
          <w:sz w:val="22"/>
        </w:rPr>
        <w:t>ad</w:t>
      </w:r>
      <w:r w:rsidR="000A075F">
        <w:rPr>
          <w:rFonts w:ascii="Arial" w:hAnsi="Arial" w:cs="Arial"/>
          <w:b/>
          <w:bCs/>
          <w:sz w:val="22"/>
        </w:rPr>
        <w:t xml:space="preserve"> c)</w:t>
      </w:r>
      <w:r w:rsidR="000A075F">
        <w:rPr>
          <w:rFonts w:ascii="Arial" w:hAnsi="Arial" w:cs="Arial"/>
          <w:sz w:val="22"/>
        </w:rPr>
        <w:tab/>
      </w:r>
      <w:r w:rsidR="00DB70B2">
        <w:rPr>
          <w:rFonts w:ascii="Arial" w:hAnsi="Arial" w:cs="Arial"/>
          <w:sz w:val="22"/>
        </w:rPr>
        <w:t>Je-li vlastnické právo ke stavbě</w:t>
      </w:r>
      <w:r w:rsidR="00563A58">
        <w:rPr>
          <w:rFonts w:ascii="Arial" w:hAnsi="Arial" w:cs="Arial"/>
          <w:sz w:val="22"/>
        </w:rPr>
        <w:t xml:space="preserve"> nebo k pozemku, jehož je stavba součástí</w:t>
      </w:r>
      <w:r w:rsidR="00DB70B2">
        <w:rPr>
          <w:rFonts w:ascii="Arial" w:hAnsi="Arial" w:cs="Arial"/>
          <w:sz w:val="22"/>
        </w:rPr>
        <w:t>,</w:t>
      </w:r>
      <w:r w:rsidR="00563A58">
        <w:rPr>
          <w:rFonts w:ascii="Arial" w:hAnsi="Arial" w:cs="Arial"/>
          <w:sz w:val="22"/>
        </w:rPr>
        <w:t xml:space="preserve"> rozděleno </w:t>
      </w:r>
      <w:r w:rsidR="00B352D9">
        <w:rPr>
          <w:rFonts w:ascii="Arial" w:hAnsi="Arial" w:cs="Arial"/>
          <w:sz w:val="22"/>
        </w:rPr>
        <w:br/>
      </w:r>
      <w:r w:rsidR="00563A58">
        <w:rPr>
          <w:rFonts w:ascii="Arial" w:hAnsi="Arial" w:cs="Arial"/>
          <w:sz w:val="22"/>
        </w:rPr>
        <w:t>na vlastnické právo k</w:t>
      </w:r>
      <w:r w:rsidR="00B352D9">
        <w:rPr>
          <w:rFonts w:ascii="Arial" w:hAnsi="Arial" w:cs="Arial"/>
          <w:sz w:val="22"/>
        </w:rPr>
        <w:t xml:space="preserve"> </w:t>
      </w:r>
      <w:r w:rsidR="00563A58">
        <w:rPr>
          <w:rFonts w:ascii="Arial" w:hAnsi="Arial" w:cs="Arial"/>
          <w:sz w:val="22"/>
        </w:rPr>
        <w:t>jednotkám, uve</w:t>
      </w:r>
      <w:r w:rsidR="00B352D9">
        <w:rPr>
          <w:rFonts w:ascii="Arial" w:hAnsi="Arial" w:cs="Arial"/>
          <w:sz w:val="22"/>
        </w:rPr>
        <w:t>ďte číslo jednotky</w:t>
      </w:r>
      <w:r w:rsidR="006A023C">
        <w:rPr>
          <w:rFonts w:ascii="Arial" w:hAnsi="Arial" w:cs="Arial"/>
          <w:sz w:val="22"/>
        </w:rPr>
        <w:t>,</w:t>
      </w:r>
      <w:r w:rsidR="006A023C" w:rsidRPr="006A023C">
        <w:rPr>
          <w:rFonts w:ascii="Arial" w:hAnsi="Arial" w:cs="Arial"/>
          <w:sz w:val="22"/>
        </w:rPr>
        <w:t xml:space="preserve"> která byt zahrnuje, nebo která je bytem</w:t>
      </w:r>
      <w:r w:rsidR="006A023C">
        <w:rPr>
          <w:rFonts w:ascii="Arial" w:hAnsi="Arial" w:cs="Arial"/>
          <w:sz w:val="22"/>
        </w:rPr>
        <w:t xml:space="preserve">. </w:t>
      </w:r>
      <w:r w:rsidR="00B426B8">
        <w:rPr>
          <w:rFonts w:ascii="Arial" w:hAnsi="Arial" w:cs="Arial"/>
          <w:sz w:val="22"/>
        </w:rPr>
        <w:t>Číslo jednotky uveďte podle údajů v</w:t>
      </w:r>
      <w:r w:rsidR="00DE5A92">
        <w:rPr>
          <w:rFonts w:ascii="Arial" w:hAnsi="Arial" w:cs="Arial"/>
          <w:sz w:val="22"/>
        </w:rPr>
        <w:t xml:space="preserve"> </w:t>
      </w:r>
      <w:r w:rsidR="00B426B8">
        <w:rPr>
          <w:rFonts w:ascii="Arial" w:hAnsi="Arial" w:cs="Arial"/>
          <w:sz w:val="22"/>
        </w:rPr>
        <w:t xml:space="preserve">katastru nemovitostí – číslo před lomítkem zpravidla </w:t>
      </w:r>
      <w:r w:rsidR="00B2114F">
        <w:rPr>
          <w:rFonts w:ascii="Arial" w:hAnsi="Arial" w:cs="Arial"/>
          <w:sz w:val="22"/>
        </w:rPr>
        <w:t>odpovídá</w:t>
      </w:r>
      <w:r w:rsidR="00B426B8">
        <w:rPr>
          <w:rFonts w:ascii="Arial" w:hAnsi="Arial" w:cs="Arial"/>
          <w:sz w:val="22"/>
        </w:rPr>
        <w:t xml:space="preserve"> </w:t>
      </w:r>
      <w:r w:rsidR="00DE5A92">
        <w:rPr>
          <w:rFonts w:ascii="Arial" w:hAnsi="Arial" w:cs="Arial"/>
          <w:sz w:val="22"/>
        </w:rPr>
        <w:t>čísl</w:t>
      </w:r>
      <w:r w:rsidR="00B2114F">
        <w:rPr>
          <w:rFonts w:ascii="Arial" w:hAnsi="Arial" w:cs="Arial"/>
          <w:sz w:val="22"/>
        </w:rPr>
        <w:t>u</w:t>
      </w:r>
      <w:r w:rsidR="00DE5A92">
        <w:rPr>
          <w:rFonts w:ascii="Arial" w:hAnsi="Arial" w:cs="Arial"/>
          <w:sz w:val="22"/>
        </w:rPr>
        <w:t xml:space="preserve"> popisné</w:t>
      </w:r>
      <w:r w:rsidR="00B2114F">
        <w:rPr>
          <w:rFonts w:ascii="Arial" w:hAnsi="Arial" w:cs="Arial"/>
          <w:sz w:val="22"/>
        </w:rPr>
        <w:t>mu</w:t>
      </w:r>
      <w:r w:rsidR="00DE5A92">
        <w:rPr>
          <w:rFonts w:ascii="Arial" w:hAnsi="Arial" w:cs="Arial"/>
          <w:sz w:val="22"/>
        </w:rPr>
        <w:t xml:space="preserve"> stavby, číslo za lomítkem </w:t>
      </w:r>
      <w:r w:rsidR="003613AF">
        <w:rPr>
          <w:rFonts w:ascii="Arial" w:hAnsi="Arial" w:cs="Arial"/>
          <w:sz w:val="22"/>
        </w:rPr>
        <w:t>odlišuje jednotlivé jednotky v domě.</w:t>
      </w:r>
    </w:p>
    <w:p w14:paraId="664C565A" w14:textId="2AF66C7F" w:rsidR="00655DEC" w:rsidRDefault="00150E63" w:rsidP="008B36CA">
      <w:pPr>
        <w:spacing w:after="120"/>
        <w:ind w:left="709" w:hanging="709"/>
        <w:jc w:val="both"/>
        <w:rPr>
          <w:rFonts w:ascii="Arial" w:hAnsi="Arial" w:cs="Arial"/>
          <w:sz w:val="22"/>
        </w:rPr>
      </w:pPr>
      <w:r>
        <w:rPr>
          <w:rFonts w:ascii="Arial" w:hAnsi="Arial" w:cs="Arial"/>
          <w:b/>
          <w:bCs/>
          <w:sz w:val="22"/>
        </w:rPr>
        <w:t>ad d)</w:t>
      </w:r>
      <w:r>
        <w:rPr>
          <w:rFonts w:ascii="Arial" w:hAnsi="Arial" w:cs="Arial"/>
          <w:b/>
          <w:bCs/>
          <w:sz w:val="22"/>
        </w:rPr>
        <w:tab/>
      </w:r>
      <w:r w:rsidRPr="00F85FD5">
        <w:rPr>
          <w:rFonts w:ascii="Arial" w:hAnsi="Arial" w:cs="Arial"/>
          <w:sz w:val="22"/>
        </w:rPr>
        <w:t>Uveďte</w:t>
      </w:r>
      <w:r>
        <w:rPr>
          <w:rFonts w:ascii="Arial" w:hAnsi="Arial" w:cs="Arial"/>
          <w:sz w:val="22"/>
        </w:rPr>
        <w:t xml:space="preserve"> číslo bytu</w:t>
      </w:r>
      <w:r w:rsidRPr="00150E63">
        <w:rPr>
          <w:rFonts w:ascii="Arial" w:hAnsi="Arial" w:cs="Arial"/>
          <w:sz w:val="22"/>
        </w:rPr>
        <w:t>, je-li to nutné pro jeho jednoznačné určení</w:t>
      </w:r>
      <w:r>
        <w:rPr>
          <w:rFonts w:ascii="Arial" w:hAnsi="Arial" w:cs="Arial"/>
          <w:sz w:val="22"/>
        </w:rPr>
        <w:t xml:space="preserve">, zejména pokud není vlastnické právo ke stavbě nebo k pozemku, jehož je stavba součástí, rozděleno na vlastnické právo </w:t>
      </w:r>
      <w:r>
        <w:rPr>
          <w:rFonts w:ascii="Arial" w:hAnsi="Arial" w:cs="Arial"/>
          <w:sz w:val="22"/>
        </w:rPr>
        <w:br/>
        <w:t>k jednotkám (typické v</w:t>
      </w:r>
      <w:r w:rsidR="00823FF9">
        <w:rPr>
          <w:rFonts w:ascii="Arial" w:hAnsi="Arial" w:cs="Arial"/>
          <w:sz w:val="22"/>
        </w:rPr>
        <w:t xml:space="preserve"> p</w:t>
      </w:r>
      <w:r>
        <w:rPr>
          <w:rFonts w:ascii="Arial" w:hAnsi="Arial" w:cs="Arial"/>
          <w:sz w:val="22"/>
        </w:rPr>
        <w:t>řípadech, kdy</w:t>
      </w:r>
      <w:r w:rsidR="00823FF9">
        <w:rPr>
          <w:rFonts w:ascii="Arial" w:hAnsi="Arial" w:cs="Arial"/>
          <w:sz w:val="22"/>
        </w:rPr>
        <w:t xml:space="preserve"> je bytový dům vlastněn jediným vlastníkem</w:t>
      </w:r>
      <w:r>
        <w:rPr>
          <w:rFonts w:ascii="Arial" w:hAnsi="Arial" w:cs="Arial"/>
          <w:sz w:val="22"/>
        </w:rPr>
        <w:t>)</w:t>
      </w:r>
      <w:r w:rsidR="002B69F9">
        <w:rPr>
          <w:rFonts w:ascii="Arial" w:hAnsi="Arial" w:cs="Arial"/>
          <w:sz w:val="22"/>
        </w:rPr>
        <w:t xml:space="preserve">, nebo pokud jednotka </w:t>
      </w:r>
      <w:r w:rsidR="00C64442">
        <w:rPr>
          <w:rFonts w:ascii="Arial" w:hAnsi="Arial" w:cs="Arial"/>
          <w:sz w:val="22"/>
        </w:rPr>
        <w:t>zahrn</w:t>
      </w:r>
      <w:r w:rsidR="002B69F9">
        <w:rPr>
          <w:rFonts w:ascii="Arial" w:hAnsi="Arial" w:cs="Arial"/>
          <w:sz w:val="22"/>
        </w:rPr>
        <w:t>uje více bytů</w:t>
      </w:r>
      <w:r>
        <w:rPr>
          <w:rFonts w:ascii="Arial" w:hAnsi="Arial" w:cs="Arial"/>
          <w:sz w:val="22"/>
        </w:rPr>
        <w:t>.</w:t>
      </w:r>
      <w:r w:rsidR="00755EDF">
        <w:rPr>
          <w:rFonts w:ascii="Arial" w:hAnsi="Arial" w:cs="Arial"/>
          <w:sz w:val="22"/>
        </w:rPr>
        <w:t xml:space="preserve"> Číslo bytu bývá napsán</w:t>
      </w:r>
      <w:r w:rsidR="00ED2275">
        <w:rPr>
          <w:rFonts w:ascii="Arial" w:hAnsi="Arial" w:cs="Arial"/>
          <w:sz w:val="22"/>
        </w:rPr>
        <w:t>o</w:t>
      </w:r>
      <w:r w:rsidR="00755EDF">
        <w:rPr>
          <w:rFonts w:ascii="Arial" w:hAnsi="Arial" w:cs="Arial"/>
          <w:sz w:val="22"/>
        </w:rPr>
        <w:t xml:space="preserve"> nad dveřmi </w:t>
      </w:r>
      <w:r w:rsidR="00ED2275">
        <w:rPr>
          <w:rFonts w:ascii="Arial" w:hAnsi="Arial" w:cs="Arial"/>
          <w:sz w:val="22"/>
        </w:rPr>
        <w:t>bytu.</w:t>
      </w:r>
      <w:r w:rsidR="008F3F1B">
        <w:rPr>
          <w:rFonts w:ascii="Arial" w:hAnsi="Arial" w:cs="Arial"/>
          <w:sz w:val="22"/>
        </w:rPr>
        <w:t xml:space="preserve"> Není-li číslo</w:t>
      </w:r>
      <w:r w:rsidR="00655DEC">
        <w:rPr>
          <w:rFonts w:ascii="Arial" w:hAnsi="Arial" w:cs="Arial"/>
          <w:sz w:val="22"/>
        </w:rPr>
        <w:br/>
      </w:r>
      <w:r w:rsidR="00655DEC">
        <w:rPr>
          <w:rFonts w:ascii="Arial" w:hAnsi="Arial" w:cs="Arial"/>
          <w:sz w:val="22"/>
        </w:rPr>
        <w:br w:type="column"/>
      </w:r>
    </w:p>
    <w:p w14:paraId="58FB332F" w14:textId="3D57A832" w:rsidR="00563A58" w:rsidRDefault="008F3F1B" w:rsidP="009C6AF8">
      <w:pPr>
        <w:ind w:left="709"/>
        <w:jc w:val="both"/>
        <w:rPr>
          <w:rFonts w:ascii="Arial" w:hAnsi="Arial" w:cs="Arial"/>
          <w:sz w:val="22"/>
        </w:rPr>
      </w:pPr>
      <w:r>
        <w:rPr>
          <w:rFonts w:ascii="Arial" w:hAnsi="Arial" w:cs="Arial"/>
          <w:sz w:val="22"/>
        </w:rPr>
        <w:t xml:space="preserve">bytu nezbytné pro jednoznačné určení bytu, jedná se o nepovinný údaj, který však může usnadnit </w:t>
      </w:r>
      <w:r w:rsidR="00F14FC1">
        <w:rPr>
          <w:rFonts w:ascii="Arial" w:hAnsi="Arial" w:cs="Arial"/>
          <w:sz w:val="22"/>
        </w:rPr>
        <w:t>výkon agendy podpory bydlení.</w:t>
      </w:r>
    </w:p>
    <w:p w14:paraId="572903D8" w14:textId="3E0A1846" w:rsidR="00C66BF7" w:rsidRPr="008B36CA" w:rsidRDefault="00C66BF7" w:rsidP="008B36CA">
      <w:pPr>
        <w:ind w:left="709" w:hanging="709"/>
        <w:jc w:val="both"/>
        <w:rPr>
          <w:rFonts w:ascii="Arial" w:hAnsi="Arial" w:cs="Arial"/>
          <w:b/>
          <w:bCs/>
          <w:sz w:val="22"/>
        </w:rPr>
      </w:pPr>
      <w:r w:rsidRPr="008B36CA">
        <w:rPr>
          <w:rFonts w:ascii="Arial" w:hAnsi="Arial" w:cs="Arial"/>
          <w:b/>
          <w:bCs/>
          <w:sz w:val="22"/>
        </w:rPr>
        <w:t>ad e)</w:t>
      </w:r>
      <w:r w:rsidRPr="00C66BF7">
        <w:rPr>
          <w:rFonts w:ascii="Arial" w:hAnsi="Arial" w:cs="Arial"/>
          <w:sz w:val="22"/>
        </w:rPr>
        <w:tab/>
      </w:r>
      <w:r w:rsidRPr="008B36CA">
        <w:rPr>
          <w:rFonts w:ascii="Arial" w:hAnsi="Arial" w:cs="Arial"/>
          <w:sz w:val="22"/>
        </w:rPr>
        <w:t>Uve</w:t>
      </w:r>
      <w:r>
        <w:rPr>
          <w:rFonts w:ascii="Arial" w:hAnsi="Arial" w:cs="Arial"/>
          <w:sz w:val="22"/>
        </w:rPr>
        <w:t xml:space="preserve">ďte jiné </w:t>
      </w:r>
      <w:r w:rsidR="00B55DDF">
        <w:rPr>
          <w:rFonts w:ascii="Arial" w:hAnsi="Arial" w:cs="Arial"/>
          <w:sz w:val="22"/>
        </w:rPr>
        <w:t xml:space="preserve">určení bytu, pokud nelze byt dostatečně určit pomocí </w:t>
      </w:r>
      <w:r w:rsidR="00C651D6">
        <w:rPr>
          <w:rFonts w:ascii="Arial" w:hAnsi="Arial" w:cs="Arial"/>
          <w:sz w:val="22"/>
        </w:rPr>
        <w:t xml:space="preserve">čísla jednotky nebo čísla bytu (typicky např. </w:t>
      </w:r>
      <w:r w:rsidR="00510722">
        <w:rPr>
          <w:rFonts w:ascii="Arial" w:hAnsi="Arial" w:cs="Arial"/>
          <w:sz w:val="22"/>
        </w:rPr>
        <w:t>jeden ze dvou nebo tří bytů v rodinném domě</w:t>
      </w:r>
      <w:r w:rsidR="00C651D6">
        <w:rPr>
          <w:rFonts w:ascii="Arial" w:hAnsi="Arial" w:cs="Arial"/>
          <w:sz w:val="22"/>
        </w:rPr>
        <w:t>).</w:t>
      </w:r>
      <w:r w:rsidR="00154194">
        <w:rPr>
          <w:rFonts w:ascii="Arial" w:hAnsi="Arial" w:cs="Arial"/>
          <w:sz w:val="22"/>
        </w:rPr>
        <w:t xml:space="preserve"> Jiné určení bytu může znít např. </w:t>
      </w:r>
      <w:r w:rsidR="00F36DE3" w:rsidRPr="00F36DE3">
        <w:rPr>
          <w:rFonts w:ascii="Arial" w:hAnsi="Arial" w:cs="Arial"/>
          <w:sz w:val="22"/>
        </w:rPr>
        <w:t>„byt v přízemí“, „podkrovní byt“</w:t>
      </w:r>
      <w:r w:rsidR="00A710D0">
        <w:rPr>
          <w:rFonts w:ascii="Arial" w:hAnsi="Arial" w:cs="Arial"/>
          <w:sz w:val="22"/>
        </w:rPr>
        <w:t xml:space="preserve"> nebo</w:t>
      </w:r>
      <w:r w:rsidR="00F36DE3" w:rsidRPr="00F36DE3">
        <w:rPr>
          <w:rFonts w:ascii="Arial" w:hAnsi="Arial" w:cs="Arial"/>
          <w:sz w:val="22"/>
        </w:rPr>
        <w:t xml:space="preserve"> „byt v 1. patře západní části budovy“</w:t>
      </w:r>
      <w:r w:rsidR="00F36DE3">
        <w:rPr>
          <w:rFonts w:ascii="Arial" w:hAnsi="Arial" w:cs="Arial"/>
          <w:sz w:val="22"/>
        </w:rPr>
        <w:t>.</w:t>
      </w:r>
    </w:p>
    <w:p w14:paraId="031877E7" w14:textId="57FE654A" w:rsidR="00DD44DF" w:rsidRPr="009D5B08" w:rsidRDefault="007D1F0F" w:rsidP="009C6AF8">
      <w:pPr>
        <w:ind w:left="709" w:hanging="709"/>
        <w:jc w:val="both"/>
        <w:rPr>
          <w:rFonts w:ascii="Arial" w:hAnsi="Arial" w:cs="Arial"/>
          <w:sz w:val="22"/>
        </w:rPr>
      </w:pPr>
      <w:r w:rsidRPr="009C6AF8">
        <w:rPr>
          <w:rFonts w:ascii="Arial" w:hAnsi="Arial" w:cs="Arial"/>
          <w:b/>
          <w:bCs/>
          <w:sz w:val="22"/>
        </w:rPr>
        <w:t>a</w:t>
      </w:r>
      <w:r w:rsidR="00DD44DF" w:rsidRPr="009C6AF8">
        <w:rPr>
          <w:rFonts w:ascii="Arial" w:hAnsi="Arial" w:cs="Arial"/>
          <w:b/>
          <w:bCs/>
          <w:sz w:val="22"/>
        </w:rPr>
        <w:t>d</w:t>
      </w:r>
      <w:r w:rsidRPr="009C6AF8">
        <w:rPr>
          <w:rFonts w:ascii="Arial" w:hAnsi="Arial" w:cs="Arial"/>
          <w:b/>
          <w:bCs/>
          <w:sz w:val="22"/>
        </w:rPr>
        <w:t xml:space="preserve"> </w:t>
      </w:r>
      <w:r w:rsidR="00C66BF7">
        <w:rPr>
          <w:rFonts w:ascii="Arial" w:hAnsi="Arial" w:cs="Arial"/>
          <w:b/>
          <w:bCs/>
          <w:sz w:val="22"/>
        </w:rPr>
        <w:t>f</w:t>
      </w:r>
      <w:r w:rsidRPr="009C6AF8">
        <w:rPr>
          <w:rFonts w:ascii="Arial" w:hAnsi="Arial" w:cs="Arial"/>
          <w:b/>
          <w:bCs/>
          <w:sz w:val="22"/>
        </w:rPr>
        <w:t>)</w:t>
      </w:r>
      <w:r w:rsidR="0017703A">
        <w:rPr>
          <w:rFonts w:ascii="Arial" w:hAnsi="Arial" w:cs="Arial"/>
          <w:sz w:val="22"/>
        </w:rPr>
        <w:tab/>
        <w:t xml:space="preserve">Nepovinné. Uvedení údaj však může usnadnit výkon agendy podpory bydlení. </w:t>
      </w:r>
      <w:r w:rsidRPr="009D5B08">
        <w:rPr>
          <w:rFonts w:ascii="Arial" w:hAnsi="Arial" w:cs="Arial"/>
          <w:sz w:val="22"/>
        </w:rPr>
        <w:t>Slovně popište</w:t>
      </w:r>
      <w:r w:rsidR="0017703A">
        <w:rPr>
          <w:rFonts w:ascii="Arial" w:hAnsi="Arial" w:cs="Arial"/>
          <w:sz w:val="22"/>
        </w:rPr>
        <w:t>,</w:t>
      </w:r>
      <w:r w:rsidRPr="009D5B08">
        <w:rPr>
          <w:rFonts w:ascii="Arial" w:hAnsi="Arial" w:cs="Arial"/>
          <w:sz w:val="22"/>
        </w:rPr>
        <w:t xml:space="preserve"> o který byt se jedná a jak se k</w:t>
      </w:r>
      <w:r w:rsidR="008977CD">
        <w:rPr>
          <w:rFonts w:ascii="Arial" w:hAnsi="Arial" w:cs="Arial"/>
          <w:sz w:val="22"/>
        </w:rPr>
        <w:t xml:space="preserve"> </w:t>
      </w:r>
      <w:r w:rsidRPr="009D5B08">
        <w:rPr>
          <w:rFonts w:ascii="Arial" w:hAnsi="Arial" w:cs="Arial"/>
          <w:sz w:val="22"/>
        </w:rPr>
        <w:t xml:space="preserve">němu </w:t>
      </w:r>
      <w:r w:rsidR="00C545AF" w:rsidRPr="009D5B08">
        <w:rPr>
          <w:rFonts w:ascii="Arial" w:hAnsi="Arial" w:cs="Arial"/>
          <w:sz w:val="22"/>
        </w:rPr>
        <w:t xml:space="preserve">lze dostat. Např. </w:t>
      </w:r>
      <w:r w:rsidR="008977CD">
        <w:rPr>
          <w:rFonts w:ascii="Arial" w:hAnsi="Arial" w:cs="Arial"/>
          <w:sz w:val="22"/>
        </w:rPr>
        <w:t xml:space="preserve">„3. patro, naproti schodům, </w:t>
      </w:r>
      <w:r w:rsidR="00C77E4F">
        <w:rPr>
          <w:rFonts w:ascii="Arial" w:hAnsi="Arial" w:cs="Arial"/>
          <w:sz w:val="22"/>
        </w:rPr>
        <w:t>šedé dveře</w:t>
      </w:r>
      <w:r w:rsidR="000C0CE8">
        <w:rPr>
          <w:rFonts w:ascii="Arial" w:hAnsi="Arial" w:cs="Arial"/>
          <w:sz w:val="22"/>
        </w:rPr>
        <w:t xml:space="preserve">“ </w:t>
      </w:r>
      <w:r w:rsidR="00447E85">
        <w:rPr>
          <w:rFonts w:ascii="Arial" w:hAnsi="Arial" w:cs="Arial"/>
          <w:sz w:val="22"/>
        </w:rPr>
        <w:t>nebo „</w:t>
      </w:r>
      <w:r w:rsidR="00C545AF" w:rsidRPr="009D5B08">
        <w:rPr>
          <w:rFonts w:ascii="Arial" w:hAnsi="Arial" w:cs="Arial"/>
          <w:sz w:val="22"/>
        </w:rPr>
        <w:t>v</w:t>
      </w:r>
      <w:r w:rsidR="008977CD">
        <w:rPr>
          <w:rFonts w:ascii="Arial" w:hAnsi="Arial" w:cs="Arial"/>
          <w:sz w:val="22"/>
        </w:rPr>
        <w:t xml:space="preserve"> </w:t>
      </w:r>
      <w:r w:rsidR="00C545AF" w:rsidRPr="009D5B08">
        <w:rPr>
          <w:rFonts w:ascii="Arial" w:hAnsi="Arial" w:cs="Arial"/>
          <w:sz w:val="22"/>
        </w:rPr>
        <w:t>podkroví druhé dveře vlevo</w:t>
      </w:r>
      <w:r w:rsidR="00447E85">
        <w:rPr>
          <w:rFonts w:ascii="Arial" w:hAnsi="Arial" w:cs="Arial"/>
          <w:sz w:val="22"/>
        </w:rPr>
        <w:t>“</w:t>
      </w:r>
      <w:r w:rsidR="00C545AF" w:rsidRPr="009D5B08">
        <w:rPr>
          <w:rFonts w:ascii="Arial" w:hAnsi="Arial" w:cs="Arial"/>
          <w:sz w:val="22"/>
        </w:rPr>
        <w:t>.</w:t>
      </w:r>
    </w:p>
    <w:p w14:paraId="0BEFAA0B" w14:textId="6BABC784" w:rsidR="00447E85" w:rsidRDefault="00447E85" w:rsidP="009C6AF8">
      <w:pPr>
        <w:ind w:left="426" w:hanging="426"/>
        <w:rPr>
          <w:rFonts w:ascii="Arial" w:hAnsi="Arial" w:cs="Arial"/>
          <w:sz w:val="22"/>
        </w:rPr>
      </w:pPr>
      <w:r w:rsidRPr="009C6AF8">
        <w:rPr>
          <w:rFonts w:ascii="Arial" w:hAnsi="Arial" w:cs="Arial"/>
          <w:b/>
          <w:bCs/>
          <w:sz w:val="22"/>
        </w:rPr>
        <w:t>0</w:t>
      </w:r>
      <w:r w:rsidR="002F7D67">
        <w:rPr>
          <w:rFonts w:ascii="Arial" w:hAnsi="Arial" w:cs="Arial"/>
          <w:b/>
          <w:bCs/>
          <w:sz w:val="22"/>
        </w:rPr>
        <w:t>6</w:t>
      </w:r>
      <w:r>
        <w:rPr>
          <w:rFonts w:ascii="Arial" w:hAnsi="Arial" w:cs="Arial"/>
          <w:b/>
          <w:bCs/>
          <w:sz w:val="22"/>
        </w:rPr>
        <w:tab/>
      </w:r>
      <w:r>
        <w:rPr>
          <w:rFonts w:ascii="Arial" w:hAnsi="Arial" w:cs="Arial"/>
          <w:sz w:val="22"/>
        </w:rPr>
        <w:t>Nepovinné.</w:t>
      </w:r>
      <w:r w:rsidR="00CA5123">
        <w:rPr>
          <w:rFonts w:ascii="Arial" w:hAnsi="Arial" w:cs="Arial"/>
          <w:sz w:val="22"/>
        </w:rPr>
        <w:t xml:space="preserve"> </w:t>
      </w:r>
      <w:r w:rsidR="00CD17EE" w:rsidRPr="00CD17EE">
        <w:rPr>
          <w:rFonts w:ascii="Arial" w:hAnsi="Arial" w:cs="Arial"/>
          <w:sz w:val="22"/>
        </w:rPr>
        <w:t xml:space="preserve">Vyberte pouze jednu z možností, a to zaškrtnutím zaškrtávacího pole (čtverečku). </w:t>
      </w:r>
      <w:r w:rsidR="00664DF8">
        <w:rPr>
          <w:rFonts w:ascii="Arial" w:hAnsi="Arial" w:cs="Arial"/>
          <w:sz w:val="22"/>
        </w:rPr>
        <w:t>Je-li byt ve spoluvlastnictví</w:t>
      </w:r>
      <w:r w:rsidR="003D27B5">
        <w:rPr>
          <w:rFonts w:ascii="Arial" w:hAnsi="Arial" w:cs="Arial"/>
          <w:sz w:val="22"/>
        </w:rPr>
        <w:t xml:space="preserve"> obce </w:t>
      </w:r>
      <w:r w:rsidR="008C1E90">
        <w:rPr>
          <w:rFonts w:ascii="Arial" w:hAnsi="Arial" w:cs="Arial"/>
          <w:sz w:val="22"/>
        </w:rPr>
        <w:t>a jiné</w:t>
      </w:r>
      <w:r w:rsidR="00CD17EE">
        <w:rPr>
          <w:rFonts w:ascii="Arial" w:hAnsi="Arial" w:cs="Arial"/>
          <w:sz w:val="22"/>
        </w:rPr>
        <w:t>ho</w:t>
      </w:r>
      <w:r w:rsidR="008C1E90">
        <w:rPr>
          <w:rFonts w:ascii="Arial" w:hAnsi="Arial" w:cs="Arial"/>
          <w:sz w:val="22"/>
        </w:rPr>
        <w:t xml:space="preserve"> vlastníka, </w:t>
      </w:r>
      <w:r w:rsidR="005D0083">
        <w:rPr>
          <w:rFonts w:ascii="Arial" w:hAnsi="Arial" w:cs="Arial"/>
          <w:sz w:val="22"/>
        </w:rPr>
        <w:t>zaškrtněte „obec“.</w:t>
      </w:r>
    </w:p>
    <w:p w14:paraId="1AFA24E7" w14:textId="5245D0BF" w:rsidR="0064210F" w:rsidRPr="009D5B08" w:rsidRDefault="0064210F" w:rsidP="009C6AF8">
      <w:pPr>
        <w:ind w:left="426" w:hanging="426"/>
        <w:jc w:val="both"/>
        <w:rPr>
          <w:rFonts w:ascii="Arial" w:hAnsi="Arial" w:cs="Arial"/>
          <w:sz w:val="22"/>
        </w:rPr>
      </w:pPr>
      <w:r w:rsidRPr="009C6AF8">
        <w:rPr>
          <w:rFonts w:ascii="Arial" w:hAnsi="Arial" w:cs="Arial"/>
          <w:b/>
          <w:bCs/>
          <w:sz w:val="22"/>
        </w:rPr>
        <w:t>0</w:t>
      </w:r>
      <w:r w:rsidR="002F7D67">
        <w:rPr>
          <w:rFonts w:ascii="Arial" w:hAnsi="Arial" w:cs="Arial"/>
          <w:b/>
          <w:bCs/>
          <w:sz w:val="22"/>
        </w:rPr>
        <w:t>7</w:t>
      </w:r>
      <w:r w:rsidR="00380481">
        <w:rPr>
          <w:rFonts w:ascii="Arial" w:hAnsi="Arial" w:cs="Arial"/>
          <w:sz w:val="22"/>
        </w:rPr>
        <w:tab/>
      </w:r>
      <w:r w:rsidR="005556CB" w:rsidRPr="009C6AF8">
        <w:rPr>
          <w:rFonts w:ascii="Arial" w:hAnsi="Arial" w:cs="Arial"/>
          <w:sz w:val="22"/>
        </w:rPr>
        <w:t xml:space="preserve">Uveďte </w:t>
      </w:r>
      <w:r w:rsidR="007E352E">
        <w:rPr>
          <w:rFonts w:ascii="Arial" w:hAnsi="Arial" w:cs="Arial"/>
          <w:sz w:val="22"/>
        </w:rPr>
        <w:t xml:space="preserve">název </w:t>
      </w:r>
      <w:r w:rsidR="001A0A10">
        <w:rPr>
          <w:rFonts w:ascii="Arial" w:hAnsi="Arial" w:cs="Arial"/>
          <w:sz w:val="22"/>
        </w:rPr>
        <w:t>společenství vlastníků jednotek</w:t>
      </w:r>
      <w:r w:rsidR="007B37DD" w:rsidRPr="007B37DD">
        <w:rPr>
          <w:rFonts w:ascii="Arial" w:hAnsi="Arial" w:cs="Arial"/>
          <w:sz w:val="22"/>
        </w:rPr>
        <w:t xml:space="preserve"> </w:t>
      </w:r>
      <w:r w:rsidR="007B37DD">
        <w:rPr>
          <w:rFonts w:ascii="Arial" w:hAnsi="Arial" w:cs="Arial"/>
          <w:sz w:val="22"/>
        </w:rPr>
        <w:t>a jeho IČO (identifikační číslo osoby)</w:t>
      </w:r>
      <w:r w:rsidR="001A0A10">
        <w:rPr>
          <w:rFonts w:ascii="Arial" w:hAnsi="Arial" w:cs="Arial"/>
          <w:sz w:val="22"/>
        </w:rPr>
        <w:t xml:space="preserve">. </w:t>
      </w:r>
      <w:r w:rsidR="004B59DD">
        <w:rPr>
          <w:rFonts w:ascii="Arial" w:hAnsi="Arial" w:cs="Arial"/>
          <w:sz w:val="22"/>
        </w:rPr>
        <w:t>Je-li vlastnické právo ke stavbě nebo k</w:t>
      </w:r>
      <w:r w:rsidR="007B37DD">
        <w:rPr>
          <w:rFonts w:ascii="Arial" w:hAnsi="Arial" w:cs="Arial"/>
          <w:sz w:val="22"/>
        </w:rPr>
        <w:t xml:space="preserve"> </w:t>
      </w:r>
      <w:r w:rsidR="004B59DD">
        <w:rPr>
          <w:rFonts w:ascii="Arial" w:hAnsi="Arial" w:cs="Arial"/>
          <w:sz w:val="22"/>
        </w:rPr>
        <w:t>pozemku rozděleno na jednotky, ale společenství vlastníků jednotek nevzniklo, uveďte název</w:t>
      </w:r>
      <w:r w:rsidR="00F337CD">
        <w:rPr>
          <w:rFonts w:ascii="Arial" w:hAnsi="Arial" w:cs="Arial"/>
          <w:sz w:val="22"/>
        </w:rPr>
        <w:t xml:space="preserve"> a IČO</w:t>
      </w:r>
      <w:r w:rsidR="004B59DD">
        <w:rPr>
          <w:rFonts w:ascii="Arial" w:hAnsi="Arial" w:cs="Arial"/>
          <w:sz w:val="22"/>
        </w:rPr>
        <w:t xml:space="preserve"> </w:t>
      </w:r>
      <w:r w:rsidR="007E352E">
        <w:rPr>
          <w:rFonts w:ascii="Arial" w:hAnsi="Arial" w:cs="Arial"/>
          <w:sz w:val="22"/>
        </w:rPr>
        <w:t>správce</w:t>
      </w:r>
      <w:r w:rsidR="00155669">
        <w:rPr>
          <w:rFonts w:ascii="Arial" w:hAnsi="Arial" w:cs="Arial"/>
          <w:sz w:val="22"/>
        </w:rPr>
        <w:t xml:space="preserve"> jako osoby odpovědné</w:t>
      </w:r>
      <w:r w:rsidR="003645BB">
        <w:rPr>
          <w:rFonts w:ascii="Arial" w:hAnsi="Arial" w:cs="Arial"/>
          <w:sz w:val="22"/>
        </w:rPr>
        <w:t xml:space="preserve"> </w:t>
      </w:r>
      <w:r w:rsidR="00155669">
        <w:rPr>
          <w:rFonts w:ascii="Arial" w:hAnsi="Arial" w:cs="Arial"/>
          <w:sz w:val="22"/>
        </w:rPr>
        <w:t xml:space="preserve">za správu domu </w:t>
      </w:r>
      <w:r w:rsidR="00F337CD">
        <w:rPr>
          <w:rFonts w:ascii="Arial" w:hAnsi="Arial" w:cs="Arial"/>
          <w:sz w:val="22"/>
        </w:rPr>
        <w:br/>
      </w:r>
      <w:r w:rsidR="00155669">
        <w:rPr>
          <w:rFonts w:ascii="Arial" w:hAnsi="Arial" w:cs="Arial"/>
          <w:sz w:val="22"/>
        </w:rPr>
        <w:t>a pozemku</w:t>
      </w:r>
      <w:r w:rsidR="00F337CD">
        <w:rPr>
          <w:rFonts w:ascii="Arial" w:hAnsi="Arial" w:cs="Arial"/>
          <w:sz w:val="22"/>
        </w:rPr>
        <w:t xml:space="preserve">, pokud je právnickou osobou, </w:t>
      </w:r>
      <w:r w:rsidR="00902FE1">
        <w:rPr>
          <w:rFonts w:ascii="Arial" w:hAnsi="Arial" w:cs="Arial"/>
          <w:sz w:val="22"/>
        </w:rPr>
        <w:t xml:space="preserve">nebo </w:t>
      </w:r>
      <w:r w:rsidR="00F500F3">
        <w:rPr>
          <w:rFonts w:ascii="Arial" w:hAnsi="Arial" w:cs="Arial"/>
          <w:sz w:val="22"/>
        </w:rPr>
        <w:t>správcovo</w:t>
      </w:r>
      <w:r w:rsidR="00902FE1">
        <w:rPr>
          <w:rFonts w:ascii="Arial" w:hAnsi="Arial" w:cs="Arial"/>
          <w:sz w:val="22"/>
        </w:rPr>
        <w:t xml:space="preserve"> jméno, popř. jména, příjmení a IČO, jde-li o fyzickou osobu. Není-li fyzické osobě IČO přiděleno, </w:t>
      </w:r>
      <w:r w:rsidR="00250A79">
        <w:rPr>
          <w:rFonts w:ascii="Arial" w:hAnsi="Arial" w:cs="Arial"/>
          <w:sz w:val="22"/>
        </w:rPr>
        <w:t xml:space="preserve">uveďte </w:t>
      </w:r>
      <w:r w:rsidR="00E2779C">
        <w:rPr>
          <w:rFonts w:ascii="Arial" w:hAnsi="Arial" w:cs="Arial"/>
          <w:sz w:val="22"/>
        </w:rPr>
        <w:t xml:space="preserve">její datum narození a adresu místa pobytu. Nepostačuje-li </w:t>
      </w:r>
      <w:r w:rsidR="00F2584C">
        <w:rPr>
          <w:rFonts w:ascii="Arial" w:hAnsi="Arial" w:cs="Arial"/>
          <w:sz w:val="22"/>
        </w:rPr>
        <w:t>kolonka</w:t>
      </w:r>
      <w:r w:rsidR="00D4670D">
        <w:rPr>
          <w:rFonts w:ascii="Arial" w:hAnsi="Arial" w:cs="Arial"/>
          <w:sz w:val="22"/>
        </w:rPr>
        <w:t xml:space="preserve"> pro název</w:t>
      </w:r>
      <w:r w:rsidR="00F2584C">
        <w:rPr>
          <w:rFonts w:ascii="Arial" w:hAnsi="Arial" w:cs="Arial"/>
          <w:sz w:val="22"/>
        </w:rPr>
        <w:t xml:space="preserve">, </w:t>
      </w:r>
      <w:r w:rsidR="00F2584C" w:rsidRPr="0005762B">
        <w:rPr>
          <w:rFonts w:ascii="Arial" w:hAnsi="Arial" w:cs="Arial"/>
          <w:sz w:val="22"/>
        </w:rPr>
        <w:t xml:space="preserve">pokračujte </w:t>
      </w:r>
      <w:r w:rsidR="00F2584C" w:rsidRPr="008B36CA">
        <w:rPr>
          <w:rFonts w:ascii="Arial" w:hAnsi="Arial" w:cs="Arial"/>
          <w:sz w:val="22"/>
        </w:rPr>
        <w:t>v</w:t>
      </w:r>
      <w:r w:rsidR="00D4670D" w:rsidRPr="008B36CA">
        <w:rPr>
          <w:rFonts w:ascii="Arial" w:hAnsi="Arial" w:cs="Arial"/>
          <w:sz w:val="22"/>
        </w:rPr>
        <w:t xml:space="preserve"> </w:t>
      </w:r>
      <w:r w:rsidR="00F2584C" w:rsidRPr="008B36CA">
        <w:rPr>
          <w:rFonts w:ascii="Arial" w:hAnsi="Arial" w:cs="Arial"/>
          <w:sz w:val="22"/>
        </w:rPr>
        <w:t xml:space="preserve">části </w:t>
      </w:r>
      <w:r w:rsidR="00D4670D" w:rsidRPr="008B36CA">
        <w:rPr>
          <w:rFonts w:ascii="Arial" w:hAnsi="Arial" w:cs="Arial"/>
          <w:sz w:val="22"/>
        </w:rPr>
        <w:t>1</w:t>
      </w:r>
      <w:r w:rsidR="00D55EA8" w:rsidRPr="0005762B">
        <w:rPr>
          <w:rFonts w:ascii="Arial" w:hAnsi="Arial" w:cs="Arial"/>
          <w:sz w:val="22"/>
        </w:rPr>
        <w:t>6</w:t>
      </w:r>
      <w:r w:rsidR="00D4670D" w:rsidRPr="0005762B">
        <w:rPr>
          <w:rFonts w:ascii="Arial" w:hAnsi="Arial" w:cs="Arial"/>
          <w:sz w:val="22"/>
        </w:rPr>
        <w:t xml:space="preserve"> (Poznámky</w:t>
      </w:r>
      <w:r w:rsidR="00D4670D">
        <w:rPr>
          <w:rFonts w:ascii="Arial" w:hAnsi="Arial" w:cs="Arial"/>
          <w:sz w:val="22"/>
        </w:rPr>
        <w:t xml:space="preserve"> a jiná sdělení).</w:t>
      </w:r>
    </w:p>
    <w:p w14:paraId="4A6EEB03" w14:textId="77F7DFA6" w:rsidR="0064210F" w:rsidRPr="009D5B08" w:rsidRDefault="005556CB" w:rsidP="006274C5">
      <w:pPr>
        <w:ind w:left="426" w:hanging="426"/>
        <w:jc w:val="both"/>
        <w:rPr>
          <w:rFonts w:ascii="Arial" w:hAnsi="Arial" w:cs="Arial"/>
          <w:sz w:val="22"/>
        </w:rPr>
      </w:pPr>
      <w:r w:rsidRPr="009D5B08">
        <w:rPr>
          <w:rFonts w:ascii="Arial" w:hAnsi="Arial" w:cs="Arial"/>
          <w:b/>
          <w:bCs/>
          <w:sz w:val="22"/>
        </w:rPr>
        <w:t>0</w:t>
      </w:r>
      <w:r w:rsidR="002F7D67">
        <w:rPr>
          <w:rFonts w:ascii="Arial" w:hAnsi="Arial" w:cs="Arial"/>
          <w:b/>
          <w:bCs/>
          <w:sz w:val="22"/>
        </w:rPr>
        <w:t>8</w:t>
      </w:r>
      <w:r w:rsidR="00787D31">
        <w:rPr>
          <w:rFonts w:ascii="Arial" w:hAnsi="Arial" w:cs="Arial"/>
          <w:b/>
          <w:bCs/>
          <w:sz w:val="22"/>
        </w:rPr>
        <w:tab/>
      </w:r>
      <w:r w:rsidR="00132C76" w:rsidRPr="00A5080A">
        <w:rPr>
          <w:rFonts w:ascii="Arial" w:hAnsi="Arial" w:cs="Arial"/>
          <w:sz w:val="22"/>
        </w:rPr>
        <w:t>Uveďte identifikační údaje nájemce bytu</w:t>
      </w:r>
      <w:r w:rsidR="00BE0BD2">
        <w:rPr>
          <w:rFonts w:ascii="Arial" w:hAnsi="Arial" w:cs="Arial"/>
          <w:sz w:val="22"/>
        </w:rPr>
        <w:t xml:space="preserve">, </w:t>
      </w:r>
      <w:r w:rsidR="00133CCB">
        <w:rPr>
          <w:rFonts w:ascii="Arial" w:hAnsi="Arial" w:cs="Arial"/>
          <w:sz w:val="22"/>
        </w:rPr>
        <w:t>pokud má</w:t>
      </w:r>
      <w:r w:rsidR="00BE0BD2">
        <w:rPr>
          <w:rFonts w:ascii="Arial" w:hAnsi="Arial" w:cs="Arial"/>
          <w:sz w:val="22"/>
        </w:rPr>
        <w:t xml:space="preserve"> být do evidence podpory bydlení zapsán družstevní byt.</w:t>
      </w:r>
    </w:p>
    <w:p w14:paraId="76F7D68F" w14:textId="2797D8AB" w:rsidR="00955082" w:rsidRPr="009D5B08" w:rsidRDefault="00955082" w:rsidP="008B36CA">
      <w:pPr>
        <w:ind w:left="709" w:hanging="709"/>
        <w:jc w:val="both"/>
        <w:rPr>
          <w:rFonts w:ascii="Arial" w:hAnsi="Arial" w:cs="Arial"/>
          <w:sz w:val="22"/>
        </w:rPr>
      </w:pPr>
      <w:r w:rsidRPr="009D5B08">
        <w:rPr>
          <w:rFonts w:ascii="Arial" w:hAnsi="Arial" w:cs="Arial"/>
          <w:b/>
          <w:bCs/>
          <w:sz w:val="22"/>
        </w:rPr>
        <w:t>ad a)</w:t>
      </w:r>
      <w:r w:rsidR="00BE0BD2">
        <w:rPr>
          <w:rFonts w:ascii="Arial" w:hAnsi="Arial" w:cs="Arial"/>
          <w:sz w:val="22"/>
        </w:rPr>
        <w:tab/>
      </w:r>
      <w:r w:rsidRPr="009D5B08">
        <w:rPr>
          <w:rFonts w:ascii="Arial" w:hAnsi="Arial" w:cs="Arial"/>
          <w:sz w:val="22"/>
        </w:rPr>
        <w:t xml:space="preserve">Uveďte jméno, popřípadě všechna jména </w:t>
      </w:r>
      <w:r w:rsidR="003677DE">
        <w:rPr>
          <w:rFonts w:ascii="Arial" w:hAnsi="Arial" w:cs="Arial"/>
          <w:sz w:val="22"/>
        </w:rPr>
        <w:t>nájemce</w:t>
      </w:r>
      <w:r w:rsidRPr="009D5B08">
        <w:rPr>
          <w:rFonts w:ascii="Arial" w:hAnsi="Arial" w:cs="Arial"/>
          <w:sz w:val="22"/>
        </w:rPr>
        <w:t xml:space="preserve"> v pořadí a podobě, v jakých jsou uvedena v dokladu totožnosti (např. občanský průkaz, průkaz o povolení k pobytu). Jména nezkracujte </w:t>
      </w:r>
      <w:r w:rsidR="003677DE">
        <w:rPr>
          <w:rFonts w:ascii="Arial" w:hAnsi="Arial" w:cs="Arial"/>
          <w:sz w:val="22"/>
        </w:rPr>
        <w:br/>
      </w:r>
      <w:r w:rsidRPr="009D5B08">
        <w:rPr>
          <w:rFonts w:ascii="Arial" w:hAnsi="Arial" w:cs="Arial"/>
          <w:sz w:val="22"/>
        </w:rPr>
        <w:t>a neuvádějte přezdívky.</w:t>
      </w:r>
    </w:p>
    <w:p w14:paraId="1CEF318D" w14:textId="03236676" w:rsidR="00955082" w:rsidRPr="009D5B08" w:rsidRDefault="00955082" w:rsidP="006274C5">
      <w:pPr>
        <w:ind w:left="709" w:hanging="709"/>
        <w:jc w:val="both"/>
        <w:rPr>
          <w:rFonts w:ascii="Arial" w:hAnsi="Arial" w:cs="Arial"/>
          <w:sz w:val="22"/>
        </w:rPr>
      </w:pPr>
      <w:r w:rsidRPr="009D5B08">
        <w:rPr>
          <w:rFonts w:ascii="Arial" w:hAnsi="Arial" w:cs="Arial"/>
          <w:b/>
          <w:bCs/>
          <w:sz w:val="22"/>
        </w:rPr>
        <w:t>ad b)</w:t>
      </w:r>
      <w:r w:rsidR="00BE0BD2">
        <w:rPr>
          <w:rFonts w:ascii="Arial" w:hAnsi="Arial" w:cs="Arial"/>
          <w:sz w:val="22"/>
        </w:rPr>
        <w:tab/>
      </w:r>
      <w:r w:rsidRPr="009D5B08">
        <w:rPr>
          <w:rFonts w:ascii="Arial" w:hAnsi="Arial" w:cs="Arial"/>
          <w:sz w:val="22"/>
        </w:rPr>
        <w:t xml:space="preserve">Uveďte aktuální příjmení </w:t>
      </w:r>
      <w:r w:rsidR="00B82F44">
        <w:rPr>
          <w:rFonts w:ascii="Arial" w:hAnsi="Arial" w:cs="Arial"/>
          <w:sz w:val="22"/>
        </w:rPr>
        <w:t xml:space="preserve">nájemce </w:t>
      </w:r>
      <w:r w:rsidRPr="009D5B08">
        <w:rPr>
          <w:rFonts w:ascii="Arial" w:hAnsi="Arial" w:cs="Arial"/>
          <w:sz w:val="22"/>
        </w:rPr>
        <w:t>podle dokladu totožnosti (např. občanský průkaz, průkaz o povolení k pobytu). Má-li osoba více příjmení, uveďte je v plném rozsahu</w:t>
      </w:r>
    </w:p>
    <w:p w14:paraId="1F4C9C9B" w14:textId="77777777" w:rsidR="00955082" w:rsidRPr="009D5B08" w:rsidRDefault="00955082" w:rsidP="006274C5">
      <w:pPr>
        <w:ind w:left="709" w:hanging="709"/>
        <w:rPr>
          <w:rFonts w:ascii="Arial" w:hAnsi="Arial" w:cs="Arial"/>
          <w:sz w:val="22"/>
        </w:rPr>
      </w:pPr>
      <w:r w:rsidRPr="009D5B08">
        <w:rPr>
          <w:rFonts w:ascii="Arial" w:hAnsi="Arial" w:cs="Arial"/>
          <w:b/>
          <w:bCs/>
          <w:sz w:val="22"/>
        </w:rPr>
        <w:t>ad c)</w:t>
      </w:r>
      <w:r w:rsidRPr="009D5B08">
        <w:rPr>
          <w:rFonts w:ascii="Arial" w:hAnsi="Arial" w:cs="Arial"/>
          <w:sz w:val="22"/>
        </w:rPr>
        <w:tab/>
        <w:t>Uveďte datum narození ve tvaru DD.MM.RRRR (např. 05.09.1980).</w:t>
      </w:r>
    </w:p>
    <w:p w14:paraId="553988DA" w14:textId="669D4709" w:rsidR="00955082" w:rsidRPr="009D5B08" w:rsidRDefault="00955082" w:rsidP="006274C5">
      <w:pPr>
        <w:ind w:left="709" w:hanging="709"/>
        <w:jc w:val="both"/>
        <w:rPr>
          <w:rFonts w:ascii="Arial" w:hAnsi="Arial" w:cs="Arial"/>
          <w:sz w:val="22"/>
        </w:rPr>
      </w:pPr>
      <w:r w:rsidRPr="009D5B08">
        <w:rPr>
          <w:rFonts w:ascii="Arial" w:hAnsi="Arial" w:cs="Arial"/>
          <w:b/>
          <w:bCs/>
          <w:sz w:val="22"/>
        </w:rPr>
        <w:t xml:space="preserve">ad </w:t>
      </w:r>
      <w:r w:rsidR="000D3DBE" w:rsidRPr="009D5B08">
        <w:rPr>
          <w:rFonts w:ascii="Arial" w:hAnsi="Arial" w:cs="Arial"/>
          <w:b/>
          <w:bCs/>
          <w:sz w:val="22"/>
        </w:rPr>
        <w:t>d</w:t>
      </w:r>
      <w:r w:rsidRPr="009D5B08">
        <w:rPr>
          <w:rFonts w:ascii="Arial" w:hAnsi="Arial" w:cs="Arial"/>
          <w:b/>
          <w:bCs/>
          <w:sz w:val="22"/>
        </w:rPr>
        <w:t>)</w:t>
      </w:r>
      <w:r w:rsidR="00BE0BD2">
        <w:rPr>
          <w:rFonts w:ascii="Arial" w:hAnsi="Arial" w:cs="Arial"/>
          <w:b/>
          <w:bCs/>
          <w:sz w:val="22"/>
        </w:rPr>
        <w:tab/>
      </w:r>
      <w:r w:rsidRPr="009D5B08">
        <w:rPr>
          <w:rFonts w:ascii="Arial" w:hAnsi="Arial" w:cs="Arial"/>
          <w:sz w:val="22"/>
        </w:rPr>
        <w:t xml:space="preserve">Uveďte adresu místa pobytu </w:t>
      </w:r>
      <w:r w:rsidR="00585A8E">
        <w:rPr>
          <w:rFonts w:ascii="Arial" w:hAnsi="Arial" w:cs="Arial"/>
          <w:sz w:val="22"/>
        </w:rPr>
        <w:t>nájemce</w:t>
      </w:r>
      <w:r w:rsidR="00173344">
        <w:rPr>
          <w:rFonts w:ascii="Arial" w:hAnsi="Arial" w:cs="Arial"/>
          <w:sz w:val="22"/>
        </w:rPr>
        <w:t>, liší-li se od adresy bytu, o jehož zápis do evidence podpory bydlení se žádá</w:t>
      </w:r>
      <w:r w:rsidRPr="009D5B08">
        <w:rPr>
          <w:rFonts w:ascii="Arial" w:hAnsi="Arial" w:cs="Arial"/>
          <w:sz w:val="22"/>
        </w:rPr>
        <w:t>. U občanů s trvalým pobytem na území České republiky uveďte úřední adresu místa trvalého pobytu (adresa na občanském průkazu). U cizinců pobývajících na území České republiky uveďte adresu místa hlášeného pobytu na území České republiky (adresa na průkazu o povolení k pobytu). U jiných osob uveďte adresu trvalého pobytu v</w:t>
      </w:r>
      <w:r w:rsidR="00CF0EB6">
        <w:rPr>
          <w:rFonts w:ascii="Arial" w:hAnsi="Arial" w:cs="Arial"/>
          <w:sz w:val="22"/>
        </w:rPr>
        <w:t> </w:t>
      </w:r>
      <w:r w:rsidRPr="009D5B08">
        <w:rPr>
          <w:rFonts w:ascii="Arial" w:hAnsi="Arial" w:cs="Arial"/>
          <w:sz w:val="22"/>
        </w:rPr>
        <w:t>zahraničí</w:t>
      </w:r>
      <w:r w:rsidR="00CF0EB6">
        <w:rPr>
          <w:rFonts w:ascii="Arial" w:hAnsi="Arial" w:cs="Arial"/>
          <w:sz w:val="22"/>
        </w:rPr>
        <w:t>.</w:t>
      </w:r>
      <w:r w:rsidR="00A5080A" w:rsidRPr="00A5080A">
        <w:t xml:space="preserve"> </w:t>
      </w:r>
      <w:r w:rsidR="00A5080A" w:rsidRPr="00A5080A">
        <w:rPr>
          <w:rFonts w:ascii="Arial" w:hAnsi="Arial" w:cs="Arial"/>
          <w:sz w:val="22"/>
        </w:rPr>
        <w:t>Nemá-li stavba přiděleno číslo popisné, ale číslo evidenční, napište do kolonky pro číslo popisné zkratku „ev.</w:t>
      </w:r>
      <w:r w:rsidR="00174A44">
        <w:rPr>
          <w:rFonts w:ascii="Arial" w:hAnsi="Arial" w:cs="Arial"/>
          <w:sz w:val="22"/>
        </w:rPr>
        <w:t xml:space="preserve"> </w:t>
      </w:r>
      <w:r w:rsidR="00A5080A" w:rsidRPr="00A5080A">
        <w:rPr>
          <w:rFonts w:ascii="Arial" w:hAnsi="Arial" w:cs="Arial"/>
          <w:sz w:val="22"/>
        </w:rPr>
        <w:t>č.“ a číslo evidenční.</w:t>
      </w:r>
    </w:p>
    <w:p w14:paraId="1B43EE50" w14:textId="1942D152" w:rsidR="00955082" w:rsidRPr="009D5B08" w:rsidRDefault="00955082" w:rsidP="006274C5">
      <w:pPr>
        <w:ind w:left="851" w:hanging="851"/>
        <w:rPr>
          <w:rFonts w:ascii="Arial" w:hAnsi="Arial" w:cs="Arial"/>
          <w:sz w:val="22"/>
        </w:rPr>
      </w:pPr>
      <w:r w:rsidRPr="009D5B08">
        <w:rPr>
          <w:rFonts w:ascii="Arial" w:hAnsi="Arial" w:cs="Arial"/>
          <w:b/>
          <w:bCs/>
          <w:sz w:val="22"/>
        </w:rPr>
        <w:t>ad stát</w:t>
      </w:r>
      <w:r w:rsidR="00DE441E">
        <w:rPr>
          <w:rFonts w:ascii="Arial" w:hAnsi="Arial" w:cs="Arial"/>
          <w:b/>
          <w:bCs/>
          <w:sz w:val="22"/>
        </w:rPr>
        <w:tab/>
      </w:r>
      <w:r w:rsidRPr="009D5B08">
        <w:rPr>
          <w:rFonts w:ascii="Arial" w:hAnsi="Arial" w:cs="Arial"/>
          <w:sz w:val="22"/>
        </w:rPr>
        <w:t xml:space="preserve">Pokud má </w:t>
      </w:r>
      <w:r w:rsidR="00DE441E">
        <w:rPr>
          <w:rFonts w:ascii="Arial" w:hAnsi="Arial" w:cs="Arial"/>
          <w:sz w:val="22"/>
        </w:rPr>
        <w:t>nájemce</w:t>
      </w:r>
      <w:r w:rsidR="00DE441E" w:rsidRPr="009D5B08">
        <w:rPr>
          <w:rFonts w:ascii="Arial" w:hAnsi="Arial" w:cs="Arial"/>
          <w:sz w:val="22"/>
        </w:rPr>
        <w:t xml:space="preserve"> </w:t>
      </w:r>
      <w:r w:rsidRPr="009D5B08">
        <w:rPr>
          <w:rFonts w:ascii="Arial" w:hAnsi="Arial" w:cs="Arial"/>
          <w:sz w:val="22"/>
        </w:rPr>
        <w:t>adresu místa pobytu v České republice, nemusíte kolonku vyplňovat.</w:t>
      </w:r>
    </w:p>
    <w:p w14:paraId="00A6EF58" w14:textId="10DF5A08" w:rsidR="008D15AE" w:rsidRPr="006274C5" w:rsidRDefault="00721BCA" w:rsidP="006274C5">
      <w:pPr>
        <w:ind w:left="426" w:hanging="426"/>
        <w:rPr>
          <w:rFonts w:ascii="Arial" w:hAnsi="Arial" w:cs="Arial"/>
          <w:sz w:val="22"/>
        </w:rPr>
      </w:pPr>
      <w:r w:rsidRPr="009D5B08">
        <w:rPr>
          <w:rFonts w:ascii="Arial" w:hAnsi="Arial" w:cs="Arial"/>
          <w:b/>
          <w:bCs/>
          <w:sz w:val="22"/>
        </w:rPr>
        <w:t>0</w:t>
      </w:r>
      <w:r w:rsidR="00AF3D01">
        <w:rPr>
          <w:rFonts w:ascii="Arial" w:hAnsi="Arial" w:cs="Arial"/>
          <w:b/>
          <w:bCs/>
          <w:sz w:val="22"/>
        </w:rPr>
        <w:t>9</w:t>
      </w:r>
      <w:r w:rsidR="00466E44" w:rsidRPr="00466E44">
        <w:rPr>
          <w:rFonts w:ascii="Arial" w:hAnsi="Arial" w:cs="Arial"/>
          <w:sz w:val="22"/>
        </w:rPr>
        <w:tab/>
        <w:t xml:space="preserve">Nepovinné. </w:t>
      </w:r>
      <w:r w:rsidR="00466E44" w:rsidRPr="00CD17EE">
        <w:rPr>
          <w:rFonts w:ascii="Arial" w:hAnsi="Arial" w:cs="Arial"/>
          <w:sz w:val="22"/>
        </w:rPr>
        <w:t>Vyberte pouze jednu z možností, a to zaškrtnutím zaškrtávacího pole (čtverečku).</w:t>
      </w:r>
    </w:p>
    <w:p w14:paraId="6023B918" w14:textId="4C5496E9" w:rsidR="0029423A" w:rsidRPr="009D5B08" w:rsidRDefault="002C3C17" w:rsidP="006274C5">
      <w:pPr>
        <w:ind w:left="709" w:hanging="709"/>
        <w:jc w:val="both"/>
        <w:rPr>
          <w:rFonts w:ascii="Arial" w:hAnsi="Arial" w:cs="Arial"/>
          <w:sz w:val="22"/>
        </w:rPr>
      </w:pPr>
      <w:r w:rsidRPr="009D5B08">
        <w:rPr>
          <w:rFonts w:ascii="Arial" w:hAnsi="Arial" w:cs="Arial"/>
          <w:b/>
          <w:bCs/>
          <w:sz w:val="22"/>
        </w:rPr>
        <w:t>a</w:t>
      </w:r>
      <w:r w:rsidR="0029423A" w:rsidRPr="009D5B08">
        <w:rPr>
          <w:rFonts w:ascii="Arial" w:hAnsi="Arial" w:cs="Arial"/>
          <w:b/>
          <w:bCs/>
          <w:sz w:val="22"/>
        </w:rPr>
        <w:t>d b)</w:t>
      </w:r>
      <w:r w:rsidR="00E458B5">
        <w:rPr>
          <w:rFonts w:ascii="Arial" w:hAnsi="Arial" w:cs="Arial"/>
          <w:sz w:val="22"/>
        </w:rPr>
        <w:tab/>
      </w:r>
      <w:r w:rsidR="000D3705">
        <w:rPr>
          <w:rFonts w:ascii="Arial" w:hAnsi="Arial" w:cs="Arial"/>
          <w:sz w:val="22"/>
        </w:rPr>
        <w:t xml:space="preserve">Není-li materiálem stavby betonový panel ani zdivo, </w:t>
      </w:r>
      <w:r w:rsidR="00F81D0F">
        <w:rPr>
          <w:rFonts w:ascii="Arial" w:hAnsi="Arial" w:cs="Arial"/>
          <w:sz w:val="22"/>
        </w:rPr>
        <w:t>zaškrtněte „jiný“ a do kolonky uveďte materiál stavby.</w:t>
      </w:r>
    </w:p>
    <w:p w14:paraId="54A7BB38" w14:textId="30A3EB77" w:rsidR="004A5F96" w:rsidRDefault="00AF3D01" w:rsidP="008B36CA">
      <w:pPr>
        <w:spacing w:after="120"/>
        <w:ind w:left="425" w:hanging="425"/>
        <w:jc w:val="both"/>
        <w:rPr>
          <w:rFonts w:ascii="Arial" w:hAnsi="Arial" w:cs="Arial"/>
          <w:sz w:val="22"/>
        </w:rPr>
      </w:pPr>
      <w:r>
        <w:rPr>
          <w:rFonts w:ascii="Arial" w:hAnsi="Arial" w:cs="Arial"/>
          <w:b/>
          <w:bCs/>
          <w:sz w:val="22"/>
        </w:rPr>
        <w:t>10</w:t>
      </w:r>
      <w:r w:rsidR="00DB2019" w:rsidRPr="00DB2019">
        <w:rPr>
          <w:rFonts w:ascii="Arial" w:hAnsi="Arial" w:cs="Arial"/>
          <w:sz w:val="22"/>
        </w:rPr>
        <w:tab/>
        <w:t>Nepovinné.</w:t>
      </w:r>
      <w:r w:rsidR="00DB2019">
        <w:rPr>
          <w:rFonts w:ascii="Arial" w:hAnsi="Arial" w:cs="Arial"/>
          <w:sz w:val="22"/>
        </w:rPr>
        <w:t xml:space="preserve"> Žádáte-</w:t>
      </w:r>
      <w:r w:rsidR="001B3D82">
        <w:rPr>
          <w:rFonts w:ascii="Arial" w:hAnsi="Arial" w:cs="Arial"/>
          <w:sz w:val="22"/>
        </w:rPr>
        <w:t>li současně se žádostí o zápis bytu do evidence podpory bydlení také o zápis údaje, že je</w:t>
      </w:r>
      <w:r w:rsidR="009F2171">
        <w:rPr>
          <w:rFonts w:ascii="Arial" w:hAnsi="Arial" w:cs="Arial"/>
          <w:sz w:val="22"/>
        </w:rPr>
        <w:t xml:space="preserve"> tento</w:t>
      </w:r>
      <w:r w:rsidR="001B3D82">
        <w:rPr>
          <w:rFonts w:ascii="Arial" w:hAnsi="Arial" w:cs="Arial"/>
          <w:sz w:val="22"/>
        </w:rPr>
        <w:t xml:space="preserve"> </w:t>
      </w:r>
      <w:r w:rsidR="00D60482">
        <w:rPr>
          <w:rFonts w:ascii="Arial" w:hAnsi="Arial" w:cs="Arial"/>
          <w:sz w:val="22"/>
        </w:rPr>
        <w:t>byt vyhovující pro osobu s</w:t>
      </w:r>
      <w:r w:rsidR="009F2171">
        <w:rPr>
          <w:rFonts w:ascii="Arial" w:hAnsi="Arial" w:cs="Arial"/>
          <w:sz w:val="22"/>
        </w:rPr>
        <w:t xml:space="preserve"> </w:t>
      </w:r>
      <w:r w:rsidR="00D60482">
        <w:rPr>
          <w:rFonts w:ascii="Arial" w:hAnsi="Arial" w:cs="Arial"/>
          <w:sz w:val="22"/>
        </w:rPr>
        <w:t>některou ze specifických potřeb podle</w:t>
      </w:r>
      <w:r w:rsidR="00E35C3A">
        <w:rPr>
          <w:rFonts w:ascii="Arial" w:hAnsi="Arial" w:cs="Arial"/>
          <w:sz w:val="22"/>
        </w:rPr>
        <w:br/>
      </w:r>
      <w:r w:rsidR="00D60482">
        <w:rPr>
          <w:rFonts w:ascii="Arial" w:hAnsi="Arial" w:cs="Arial"/>
          <w:sz w:val="22"/>
        </w:rPr>
        <w:t>přílohy č. 3 k</w:t>
      </w:r>
      <w:r w:rsidR="009F2171">
        <w:rPr>
          <w:rFonts w:ascii="Arial" w:hAnsi="Arial" w:cs="Arial"/>
          <w:sz w:val="22"/>
        </w:rPr>
        <w:t xml:space="preserve"> </w:t>
      </w:r>
      <w:r w:rsidR="00D60482">
        <w:rPr>
          <w:rFonts w:ascii="Arial" w:hAnsi="Arial" w:cs="Arial"/>
          <w:sz w:val="22"/>
        </w:rPr>
        <w:t>zákonu o podpoře bydlení</w:t>
      </w:r>
      <w:r w:rsidR="009F2171">
        <w:rPr>
          <w:rFonts w:ascii="Arial" w:hAnsi="Arial" w:cs="Arial"/>
          <w:sz w:val="22"/>
        </w:rPr>
        <w:t>, vyberte jednu až čtyři z uvedených možností</w:t>
      </w:r>
      <w:r w:rsidR="008A7C79">
        <w:rPr>
          <w:rFonts w:ascii="Arial" w:hAnsi="Arial" w:cs="Arial"/>
          <w:sz w:val="22"/>
        </w:rPr>
        <w:t>, a to zaškrtnutím zaškrtávacího pole (čtverečku).</w:t>
      </w:r>
    </w:p>
    <w:p w14:paraId="636B2AB1" w14:textId="77777777" w:rsidR="004A5F96" w:rsidRDefault="004A5F96">
      <w:pPr>
        <w:spacing w:after="0" w:line="240" w:lineRule="auto"/>
        <w:rPr>
          <w:rFonts w:ascii="Arial" w:hAnsi="Arial" w:cs="Arial"/>
          <w:sz w:val="22"/>
        </w:rPr>
      </w:pPr>
      <w:r>
        <w:rPr>
          <w:rFonts w:ascii="Arial" w:hAnsi="Arial" w:cs="Arial"/>
          <w:sz w:val="22"/>
        </w:rPr>
        <w:br w:type="page"/>
      </w:r>
    </w:p>
    <w:p w14:paraId="059E5E5E" w14:textId="77777777" w:rsidR="00D7121C" w:rsidRDefault="00D7121C" w:rsidP="008B36CA">
      <w:pPr>
        <w:spacing w:after="120"/>
        <w:ind w:left="425" w:hanging="425"/>
        <w:jc w:val="both"/>
        <w:rPr>
          <w:rFonts w:ascii="Arial" w:hAnsi="Arial" w:cs="Arial"/>
          <w:sz w:val="22"/>
        </w:rPr>
      </w:pPr>
    </w:p>
    <w:p w14:paraId="2920858F" w14:textId="5F201841" w:rsidR="00471215" w:rsidRPr="006274C5" w:rsidRDefault="006274C5" w:rsidP="006274C5">
      <w:pPr>
        <w:ind w:left="426" w:hanging="426"/>
        <w:jc w:val="both"/>
        <w:rPr>
          <w:rFonts w:ascii="Arial" w:hAnsi="Arial" w:cs="Arial"/>
          <w:sz w:val="22"/>
        </w:rPr>
      </w:pPr>
      <w:r w:rsidRPr="006274C5">
        <w:rPr>
          <w:rFonts w:ascii="Arial" w:hAnsi="Arial" w:cs="Arial"/>
          <w:b/>
          <w:bCs/>
          <w:sz w:val="22"/>
        </w:rPr>
        <w:t>1</w:t>
      </w:r>
      <w:r w:rsidR="00AF3D01">
        <w:rPr>
          <w:rFonts w:ascii="Arial" w:hAnsi="Arial" w:cs="Arial"/>
          <w:b/>
          <w:bCs/>
          <w:sz w:val="22"/>
        </w:rPr>
        <w:t>1</w:t>
      </w:r>
      <w:r>
        <w:rPr>
          <w:rFonts w:ascii="Arial" w:hAnsi="Arial" w:cs="Arial"/>
          <w:b/>
          <w:bCs/>
          <w:sz w:val="22"/>
        </w:rPr>
        <w:tab/>
      </w:r>
      <w:r w:rsidRPr="00C53ECD">
        <w:rPr>
          <w:rFonts w:ascii="Arial" w:hAnsi="Arial" w:cs="Arial"/>
          <w:sz w:val="22"/>
        </w:rPr>
        <w:t>Uveďte</w:t>
      </w:r>
      <w:r>
        <w:rPr>
          <w:rFonts w:ascii="Arial" w:hAnsi="Arial" w:cs="Arial"/>
          <w:sz w:val="22"/>
        </w:rPr>
        <w:t xml:space="preserve"> </w:t>
      </w:r>
      <w:r w:rsidR="00791899">
        <w:rPr>
          <w:rFonts w:ascii="Arial" w:hAnsi="Arial" w:cs="Arial"/>
          <w:sz w:val="22"/>
        </w:rPr>
        <w:t xml:space="preserve">další </w:t>
      </w:r>
      <w:r>
        <w:rPr>
          <w:rFonts w:ascii="Arial" w:hAnsi="Arial" w:cs="Arial"/>
          <w:sz w:val="22"/>
        </w:rPr>
        <w:t xml:space="preserve">informace o </w:t>
      </w:r>
      <w:proofErr w:type="spellStart"/>
      <w:r w:rsidR="00791899">
        <w:rPr>
          <w:rFonts w:ascii="Arial" w:hAnsi="Arial" w:cs="Arial"/>
          <w:sz w:val="22"/>
        </w:rPr>
        <w:t>technicko-provozních</w:t>
      </w:r>
      <w:proofErr w:type="spellEnd"/>
      <w:r w:rsidR="00791899">
        <w:rPr>
          <w:rFonts w:ascii="Arial" w:hAnsi="Arial" w:cs="Arial"/>
          <w:sz w:val="22"/>
        </w:rPr>
        <w:t xml:space="preserve"> charakteristikách bytu a budovy.</w:t>
      </w:r>
    </w:p>
    <w:p w14:paraId="60128200" w14:textId="14FB16E2" w:rsidR="003A3947" w:rsidRDefault="001839CC" w:rsidP="003A3947">
      <w:pPr>
        <w:ind w:left="709" w:hanging="709"/>
        <w:jc w:val="both"/>
        <w:rPr>
          <w:rFonts w:ascii="Arial" w:hAnsi="Arial" w:cs="Arial"/>
          <w:sz w:val="22"/>
        </w:rPr>
      </w:pPr>
      <w:r w:rsidRPr="009D5B08">
        <w:rPr>
          <w:rFonts w:ascii="Arial" w:hAnsi="Arial" w:cs="Arial"/>
          <w:b/>
          <w:bCs/>
          <w:sz w:val="22"/>
        </w:rPr>
        <w:t>ad a)</w:t>
      </w:r>
      <w:r w:rsidR="003A3947">
        <w:rPr>
          <w:rFonts w:ascii="Arial" w:hAnsi="Arial" w:cs="Arial"/>
          <w:sz w:val="22"/>
        </w:rPr>
        <w:tab/>
      </w:r>
      <w:r w:rsidR="003A3947" w:rsidRPr="003A3947">
        <w:rPr>
          <w:rFonts w:ascii="Arial" w:hAnsi="Arial" w:cs="Arial"/>
          <w:sz w:val="22"/>
        </w:rPr>
        <w:t xml:space="preserve">Do podlahové plochy bytu se nezahrnují stavební plochy (plochy nosných, dělicích nebo jiných konstrukcí – sloupy, pilíře, příčky, komíny), plochy prostor, které nejsou místností (balkón, terasa, lodžie, půda) nebo které jsou mimo byt (komora nebo sklep přístupné </w:t>
      </w:r>
      <w:r w:rsidR="009D0618">
        <w:rPr>
          <w:rFonts w:ascii="Arial" w:hAnsi="Arial" w:cs="Arial"/>
          <w:sz w:val="22"/>
        </w:rPr>
        <w:br/>
      </w:r>
      <w:r w:rsidR="003A3947" w:rsidRPr="003A3947">
        <w:rPr>
          <w:rFonts w:ascii="Arial" w:hAnsi="Arial" w:cs="Arial"/>
          <w:sz w:val="22"/>
        </w:rPr>
        <w:t>ze společné chodby).</w:t>
      </w:r>
      <w:r w:rsidR="00F17B8B" w:rsidRPr="009D5B08">
        <w:rPr>
          <w:rFonts w:ascii="Arial" w:hAnsi="Arial" w:cs="Arial"/>
          <w:sz w:val="22"/>
        </w:rPr>
        <w:t xml:space="preserve"> </w:t>
      </w:r>
    </w:p>
    <w:p w14:paraId="621DFEB6" w14:textId="6FD31C44" w:rsidR="0074630C" w:rsidRPr="009D5B08" w:rsidRDefault="00E23E2E" w:rsidP="00D55EA8">
      <w:pPr>
        <w:ind w:left="709" w:hanging="709"/>
        <w:jc w:val="both"/>
        <w:rPr>
          <w:rFonts w:ascii="Arial" w:hAnsi="Arial" w:cs="Arial"/>
          <w:sz w:val="22"/>
        </w:rPr>
      </w:pPr>
      <w:r w:rsidRPr="00D55EA8">
        <w:rPr>
          <w:rFonts w:ascii="Arial" w:hAnsi="Arial" w:cs="Arial"/>
          <w:b/>
          <w:bCs/>
          <w:sz w:val="22"/>
        </w:rPr>
        <w:t>ad b)</w:t>
      </w:r>
      <w:r>
        <w:rPr>
          <w:rFonts w:ascii="Arial" w:hAnsi="Arial" w:cs="Arial"/>
          <w:sz w:val="22"/>
        </w:rPr>
        <w:tab/>
      </w:r>
      <w:r w:rsidR="00547F4A" w:rsidRPr="009D5B08">
        <w:rPr>
          <w:rFonts w:ascii="Arial" w:hAnsi="Arial" w:cs="Arial"/>
          <w:sz w:val="22"/>
        </w:rPr>
        <w:t xml:space="preserve">Obytnou plochou </w:t>
      </w:r>
      <w:r w:rsidR="003A31A0">
        <w:rPr>
          <w:rFonts w:ascii="Arial" w:hAnsi="Arial" w:cs="Arial"/>
          <w:sz w:val="22"/>
        </w:rPr>
        <w:t>je</w:t>
      </w:r>
      <w:r w:rsidR="003A31A0" w:rsidRPr="009D5B08">
        <w:rPr>
          <w:rFonts w:ascii="Arial" w:hAnsi="Arial" w:cs="Arial"/>
          <w:sz w:val="22"/>
        </w:rPr>
        <w:t xml:space="preserve"> </w:t>
      </w:r>
      <w:r w:rsidR="00547F4A" w:rsidRPr="009D5B08">
        <w:rPr>
          <w:rFonts w:ascii="Arial" w:hAnsi="Arial" w:cs="Arial"/>
          <w:sz w:val="22"/>
        </w:rPr>
        <w:t>součet ploch všech místností bytu určených k trvalému bydlení — tedy prostorů jako</w:t>
      </w:r>
      <w:r w:rsidR="003A31A0">
        <w:rPr>
          <w:rFonts w:ascii="Arial" w:hAnsi="Arial" w:cs="Arial"/>
          <w:sz w:val="22"/>
        </w:rPr>
        <w:t xml:space="preserve"> jsou</w:t>
      </w:r>
      <w:r w:rsidR="00547F4A" w:rsidRPr="009D5B08">
        <w:rPr>
          <w:rFonts w:ascii="Arial" w:hAnsi="Arial" w:cs="Arial"/>
          <w:sz w:val="22"/>
        </w:rPr>
        <w:t xml:space="preserve"> obývací pokoj, ložnice, dětský pokoj apod.</w:t>
      </w:r>
      <w:r w:rsidR="00F17B8B" w:rsidRPr="009D5B08">
        <w:rPr>
          <w:rFonts w:ascii="Arial" w:hAnsi="Arial" w:cs="Arial"/>
          <w:sz w:val="22"/>
        </w:rPr>
        <w:t xml:space="preserve"> Do obytné plochy nepatří místnosti, které slouží jinak — např. koupelna, WC,</w:t>
      </w:r>
      <w:r w:rsidR="005960C7" w:rsidRPr="009D5B08" w:rsidDel="005960C7">
        <w:rPr>
          <w:rFonts w:ascii="Arial" w:hAnsi="Arial" w:cs="Arial"/>
          <w:sz w:val="22"/>
        </w:rPr>
        <w:t xml:space="preserve"> </w:t>
      </w:r>
      <w:r w:rsidR="005960C7">
        <w:rPr>
          <w:rFonts w:ascii="Arial" w:hAnsi="Arial" w:cs="Arial"/>
          <w:sz w:val="22"/>
        </w:rPr>
        <w:t>předsíň</w:t>
      </w:r>
      <w:r w:rsidR="00F17B8B" w:rsidRPr="009D5B08">
        <w:rPr>
          <w:rFonts w:ascii="Arial" w:hAnsi="Arial" w:cs="Arial"/>
          <w:sz w:val="22"/>
        </w:rPr>
        <w:t>, komora, balkón, lodžie, terasa</w:t>
      </w:r>
      <w:r w:rsidR="003A31A0">
        <w:rPr>
          <w:rFonts w:ascii="Arial" w:hAnsi="Arial" w:cs="Arial"/>
          <w:sz w:val="22"/>
        </w:rPr>
        <w:t>.</w:t>
      </w:r>
    </w:p>
    <w:p w14:paraId="22F1D93A" w14:textId="5399A4A9" w:rsidR="00932756" w:rsidRPr="009D5B08" w:rsidRDefault="00932756" w:rsidP="00D55EA8">
      <w:pPr>
        <w:ind w:left="709" w:hanging="709"/>
        <w:jc w:val="both"/>
        <w:rPr>
          <w:rFonts w:ascii="Arial" w:hAnsi="Arial" w:cs="Arial"/>
          <w:sz w:val="22"/>
        </w:rPr>
      </w:pPr>
      <w:r w:rsidRPr="009D5B08">
        <w:rPr>
          <w:rFonts w:ascii="Arial" w:hAnsi="Arial" w:cs="Arial"/>
          <w:b/>
          <w:bCs/>
          <w:sz w:val="22"/>
        </w:rPr>
        <w:t>ad c)</w:t>
      </w:r>
      <w:r w:rsidR="005811D1">
        <w:rPr>
          <w:rFonts w:ascii="Arial" w:hAnsi="Arial" w:cs="Arial"/>
          <w:b/>
          <w:bCs/>
          <w:sz w:val="22"/>
        </w:rPr>
        <w:tab/>
      </w:r>
      <w:r w:rsidRPr="009D5B08">
        <w:rPr>
          <w:rFonts w:ascii="Arial" w:hAnsi="Arial" w:cs="Arial"/>
          <w:sz w:val="22"/>
        </w:rPr>
        <w:t>Vyberte pouze jednu z</w:t>
      </w:r>
      <w:r w:rsidR="00805406">
        <w:rPr>
          <w:rFonts w:ascii="Arial" w:hAnsi="Arial" w:cs="Arial"/>
          <w:sz w:val="22"/>
        </w:rPr>
        <w:t xml:space="preserve"> </w:t>
      </w:r>
      <w:r w:rsidRPr="009D5B08">
        <w:rPr>
          <w:rFonts w:ascii="Arial" w:hAnsi="Arial" w:cs="Arial"/>
          <w:sz w:val="22"/>
        </w:rPr>
        <w:t>možností</w:t>
      </w:r>
      <w:r w:rsidR="00805406">
        <w:rPr>
          <w:rFonts w:ascii="Arial" w:hAnsi="Arial" w:cs="Arial"/>
          <w:sz w:val="22"/>
        </w:rPr>
        <w:t xml:space="preserve"> zaškrtnutím zaškrtávacího pole (čtverečku)</w:t>
      </w:r>
      <w:r w:rsidRPr="009D5B08">
        <w:rPr>
          <w:rFonts w:ascii="Arial" w:hAnsi="Arial" w:cs="Arial"/>
          <w:b/>
          <w:bCs/>
          <w:sz w:val="22"/>
        </w:rPr>
        <w:t xml:space="preserve">. </w:t>
      </w:r>
      <w:r w:rsidRPr="009D5B08">
        <w:rPr>
          <w:rFonts w:ascii="Arial" w:hAnsi="Arial" w:cs="Arial"/>
          <w:sz w:val="22"/>
        </w:rPr>
        <w:t xml:space="preserve">Pokud </w:t>
      </w:r>
      <w:r w:rsidR="00955659">
        <w:rPr>
          <w:rFonts w:ascii="Arial" w:hAnsi="Arial" w:cs="Arial"/>
          <w:sz w:val="22"/>
        </w:rPr>
        <w:t xml:space="preserve">žádná z nabízených </w:t>
      </w:r>
      <w:r w:rsidRPr="009D5B08">
        <w:rPr>
          <w:rFonts w:ascii="Arial" w:hAnsi="Arial" w:cs="Arial"/>
          <w:sz w:val="22"/>
        </w:rPr>
        <w:t>kategori</w:t>
      </w:r>
      <w:r w:rsidR="00955659">
        <w:rPr>
          <w:rFonts w:ascii="Arial" w:hAnsi="Arial" w:cs="Arial"/>
          <w:sz w:val="22"/>
        </w:rPr>
        <w:t>í</w:t>
      </w:r>
      <w:r w:rsidRPr="009D5B08">
        <w:rPr>
          <w:rFonts w:ascii="Arial" w:hAnsi="Arial" w:cs="Arial"/>
          <w:sz w:val="22"/>
        </w:rPr>
        <w:t xml:space="preserve"> neodpovíd</w:t>
      </w:r>
      <w:r w:rsidR="00955659">
        <w:rPr>
          <w:rFonts w:ascii="Arial" w:hAnsi="Arial" w:cs="Arial"/>
          <w:sz w:val="22"/>
        </w:rPr>
        <w:t>á</w:t>
      </w:r>
      <w:r w:rsidRPr="009D5B08">
        <w:rPr>
          <w:rFonts w:ascii="Arial" w:hAnsi="Arial" w:cs="Arial"/>
          <w:sz w:val="22"/>
        </w:rPr>
        <w:t xml:space="preserve"> skutečnosti</w:t>
      </w:r>
      <w:r w:rsidR="00955659">
        <w:rPr>
          <w:rFonts w:ascii="Arial" w:hAnsi="Arial" w:cs="Arial"/>
          <w:sz w:val="22"/>
        </w:rPr>
        <w:t>,</w:t>
      </w:r>
      <w:r w:rsidRPr="009D5B08">
        <w:rPr>
          <w:rFonts w:ascii="Arial" w:hAnsi="Arial" w:cs="Arial"/>
          <w:sz w:val="22"/>
        </w:rPr>
        <w:t xml:space="preserve"> </w:t>
      </w:r>
      <w:r w:rsidR="00955659">
        <w:rPr>
          <w:rFonts w:ascii="Arial" w:hAnsi="Arial" w:cs="Arial"/>
          <w:sz w:val="22"/>
        </w:rPr>
        <w:t>zaškrtněte</w:t>
      </w:r>
      <w:r w:rsidRPr="009D5B08">
        <w:rPr>
          <w:rFonts w:ascii="Arial" w:hAnsi="Arial" w:cs="Arial"/>
          <w:sz w:val="22"/>
        </w:rPr>
        <w:t xml:space="preserve"> „</w:t>
      </w:r>
      <w:r w:rsidR="005811D1">
        <w:rPr>
          <w:rFonts w:ascii="Arial" w:hAnsi="Arial" w:cs="Arial"/>
          <w:sz w:val="22"/>
        </w:rPr>
        <w:t>j</w:t>
      </w:r>
      <w:r w:rsidRPr="009D5B08">
        <w:rPr>
          <w:rFonts w:ascii="Arial" w:hAnsi="Arial" w:cs="Arial"/>
          <w:sz w:val="22"/>
        </w:rPr>
        <w:t>in</w:t>
      </w:r>
      <w:r w:rsidR="005811D1">
        <w:rPr>
          <w:rFonts w:ascii="Arial" w:hAnsi="Arial" w:cs="Arial"/>
          <w:sz w:val="22"/>
        </w:rPr>
        <w:t>á</w:t>
      </w:r>
      <w:r w:rsidRPr="009D5B08">
        <w:rPr>
          <w:rFonts w:ascii="Arial" w:hAnsi="Arial" w:cs="Arial"/>
          <w:sz w:val="22"/>
        </w:rPr>
        <w:t xml:space="preserve">“ a </w:t>
      </w:r>
      <w:r w:rsidR="00805406">
        <w:rPr>
          <w:rFonts w:ascii="Arial" w:hAnsi="Arial" w:cs="Arial"/>
          <w:sz w:val="22"/>
        </w:rPr>
        <w:t xml:space="preserve">uveďte </w:t>
      </w:r>
      <w:r w:rsidRPr="009D5B08">
        <w:rPr>
          <w:rFonts w:ascii="Arial" w:hAnsi="Arial" w:cs="Arial"/>
          <w:sz w:val="22"/>
        </w:rPr>
        <w:t>dispozici bytu</w:t>
      </w:r>
      <w:r w:rsidR="00A51D64" w:rsidRPr="009D5B08">
        <w:rPr>
          <w:rFonts w:ascii="Arial" w:hAnsi="Arial" w:cs="Arial"/>
          <w:sz w:val="22"/>
        </w:rPr>
        <w:t>.</w:t>
      </w:r>
    </w:p>
    <w:p w14:paraId="5327D21F" w14:textId="22A9B96E" w:rsidR="0051087C" w:rsidRDefault="00D44F67" w:rsidP="00D55EA8">
      <w:pPr>
        <w:ind w:left="709" w:hanging="709"/>
        <w:jc w:val="both"/>
        <w:rPr>
          <w:rFonts w:ascii="Arial" w:hAnsi="Arial" w:cs="Arial"/>
          <w:sz w:val="22"/>
        </w:rPr>
      </w:pPr>
      <w:r w:rsidRPr="009D5B08">
        <w:rPr>
          <w:rFonts w:ascii="Arial" w:hAnsi="Arial" w:cs="Arial"/>
          <w:b/>
          <w:bCs/>
          <w:sz w:val="22"/>
        </w:rPr>
        <w:t>ad d)</w:t>
      </w:r>
      <w:r w:rsidR="00D55EA8">
        <w:rPr>
          <w:rFonts w:ascii="Arial" w:hAnsi="Arial" w:cs="Arial"/>
          <w:b/>
          <w:bCs/>
          <w:sz w:val="22"/>
        </w:rPr>
        <w:tab/>
      </w:r>
      <w:r w:rsidR="00553E48" w:rsidRPr="009D5B08">
        <w:rPr>
          <w:rFonts w:ascii="Arial" w:hAnsi="Arial" w:cs="Arial"/>
          <w:sz w:val="22"/>
        </w:rPr>
        <w:t>Uveďte podlaží, ve kterém se byt nachází, pomocí číslice.</w:t>
      </w:r>
      <w:r w:rsidR="002C2383">
        <w:rPr>
          <w:rFonts w:ascii="Arial" w:hAnsi="Arial" w:cs="Arial"/>
          <w:sz w:val="22"/>
        </w:rPr>
        <w:t xml:space="preserve"> </w:t>
      </w:r>
      <w:r w:rsidR="009678F6">
        <w:rPr>
          <w:rFonts w:ascii="Arial" w:hAnsi="Arial" w:cs="Arial"/>
          <w:sz w:val="22"/>
        </w:rPr>
        <w:t>Číslo „1“</w:t>
      </w:r>
      <w:r w:rsidR="00553E48" w:rsidRPr="009D5B08">
        <w:rPr>
          <w:rFonts w:ascii="Arial" w:hAnsi="Arial" w:cs="Arial"/>
          <w:sz w:val="22"/>
        </w:rPr>
        <w:t xml:space="preserve"> označuje </w:t>
      </w:r>
      <w:r w:rsidR="00F16177">
        <w:rPr>
          <w:rFonts w:ascii="Arial" w:hAnsi="Arial" w:cs="Arial"/>
          <w:sz w:val="22"/>
        </w:rPr>
        <w:t xml:space="preserve">první nadzemní podlaží </w:t>
      </w:r>
      <w:r w:rsidR="00213ECB">
        <w:rPr>
          <w:rFonts w:ascii="Arial" w:hAnsi="Arial" w:cs="Arial"/>
          <w:sz w:val="22"/>
        </w:rPr>
        <w:t>(</w:t>
      </w:r>
      <w:r w:rsidR="00553E48" w:rsidRPr="009D5B08">
        <w:rPr>
          <w:rFonts w:ascii="Arial" w:hAnsi="Arial" w:cs="Arial"/>
          <w:sz w:val="22"/>
        </w:rPr>
        <w:t>přízemí</w:t>
      </w:r>
      <w:r w:rsidR="00213ECB">
        <w:rPr>
          <w:rFonts w:ascii="Arial" w:hAnsi="Arial" w:cs="Arial"/>
          <w:sz w:val="22"/>
        </w:rPr>
        <w:t>)</w:t>
      </w:r>
      <w:r w:rsidR="00553E48" w:rsidRPr="009D5B08">
        <w:rPr>
          <w:rFonts w:ascii="Arial" w:hAnsi="Arial" w:cs="Arial"/>
          <w:sz w:val="22"/>
        </w:rPr>
        <w:t xml:space="preserve">, </w:t>
      </w:r>
      <w:r w:rsidR="009678F6">
        <w:rPr>
          <w:rFonts w:ascii="Arial" w:hAnsi="Arial" w:cs="Arial"/>
          <w:sz w:val="22"/>
        </w:rPr>
        <w:t xml:space="preserve">číslo „2“ </w:t>
      </w:r>
      <w:r w:rsidR="004E30F1">
        <w:rPr>
          <w:rFonts w:ascii="Arial" w:hAnsi="Arial" w:cs="Arial"/>
          <w:sz w:val="22"/>
        </w:rPr>
        <w:t>druhé nadzemní podlaží (</w:t>
      </w:r>
      <w:r w:rsidR="009678F6">
        <w:rPr>
          <w:rFonts w:ascii="Arial" w:hAnsi="Arial" w:cs="Arial"/>
          <w:sz w:val="22"/>
        </w:rPr>
        <w:t>první patro</w:t>
      </w:r>
      <w:r w:rsidR="004E30F1">
        <w:rPr>
          <w:rFonts w:ascii="Arial" w:hAnsi="Arial" w:cs="Arial"/>
          <w:sz w:val="22"/>
        </w:rPr>
        <w:t>)</w:t>
      </w:r>
      <w:r w:rsidR="00D84E3B">
        <w:rPr>
          <w:rFonts w:ascii="Arial" w:hAnsi="Arial" w:cs="Arial"/>
          <w:sz w:val="22"/>
        </w:rPr>
        <w:t xml:space="preserve"> </w:t>
      </w:r>
      <w:r w:rsidR="009678F6">
        <w:rPr>
          <w:rFonts w:ascii="Arial" w:hAnsi="Arial" w:cs="Arial"/>
          <w:sz w:val="22"/>
        </w:rPr>
        <w:t>atd.</w:t>
      </w:r>
      <w:r w:rsidR="00E22D17">
        <w:rPr>
          <w:rFonts w:ascii="Arial" w:hAnsi="Arial" w:cs="Arial"/>
          <w:sz w:val="22"/>
        </w:rPr>
        <w:t xml:space="preserve"> </w:t>
      </w:r>
      <w:r w:rsidR="00D7571F">
        <w:rPr>
          <w:rFonts w:ascii="Arial" w:hAnsi="Arial" w:cs="Arial"/>
          <w:sz w:val="22"/>
        </w:rPr>
        <w:t>Jde-li o rodinný dům s</w:t>
      </w:r>
      <w:r w:rsidR="00026895">
        <w:rPr>
          <w:rFonts w:ascii="Arial" w:hAnsi="Arial" w:cs="Arial"/>
          <w:sz w:val="22"/>
        </w:rPr>
        <w:t> </w:t>
      </w:r>
      <w:r w:rsidR="00D7571F">
        <w:rPr>
          <w:rFonts w:ascii="Arial" w:hAnsi="Arial" w:cs="Arial"/>
          <w:sz w:val="22"/>
        </w:rPr>
        <w:t xml:space="preserve">více </w:t>
      </w:r>
      <w:r w:rsidR="00F664B4">
        <w:rPr>
          <w:rFonts w:ascii="Arial" w:hAnsi="Arial" w:cs="Arial"/>
          <w:sz w:val="22"/>
        </w:rPr>
        <w:t>podlažími, uveďte nejvyšší z</w:t>
      </w:r>
      <w:r w:rsidR="009558FA">
        <w:rPr>
          <w:rFonts w:ascii="Arial" w:hAnsi="Arial" w:cs="Arial"/>
          <w:sz w:val="22"/>
        </w:rPr>
        <w:t xml:space="preserve"> </w:t>
      </w:r>
      <w:r w:rsidR="00F664B4">
        <w:rPr>
          <w:rFonts w:ascii="Arial" w:hAnsi="Arial" w:cs="Arial"/>
          <w:sz w:val="22"/>
        </w:rPr>
        <w:t>podlaží</w:t>
      </w:r>
      <w:r w:rsidR="00D87077">
        <w:rPr>
          <w:rFonts w:ascii="Arial" w:hAnsi="Arial" w:cs="Arial"/>
          <w:sz w:val="22"/>
        </w:rPr>
        <w:t>.</w:t>
      </w:r>
      <w:r w:rsidR="009B7459">
        <w:rPr>
          <w:rFonts w:ascii="Arial" w:hAnsi="Arial" w:cs="Arial"/>
          <w:sz w:val="22"/>
        </w:rPr>
        <w:t xml:space="preserve"> </w:t>
      </w:r>
      <w:r w:rsidR="000F194C">
        <w:rPr>
          <w:rFonts w:ascii="Arial" w:hAnsi="Arial" w:cs="Arial"/>
          <w:sz w:val="22"/>
        </w:rPr>
        <w:t>Má-li byt více podlaží</w:t>
      </w:r>
      <w:r w:rsidR="00026895">
        <w:rPr>
          <w:rFonts w:ascii="Arial" w:hAnsi="Arial" w:cs="Arial"/>
          <w:sz w:val="22"/>
        </w:rPr>
        <w:t xml:space="preserve"> (mezonet), uveďte </w:t>
      </w:r>
      <w:r w:rsidR="00F477AC">
        <w:rPr>
          <w:rFonts w:ascii="Arial" w:hAnsi="Arial" w:cs="Arial"/>
          <w:sz w:val="22"/>
        </w:rPr>
        <w:t xml:space="preserve">zde </w:t>
      </w:r>
      <w:r w:rsidR="00D452A2">
        <w:rPr>
          <w:rFonts w:ascii="Arial" w:hAnsi="Arial" w:cs="Arial"/>
          <w:sz w:val="22"/>
        </w:rPr>
        <w:t>nej</w:t>
      </w:r>
      <w:r w:rsidR="00026895">
        <w:rPr>
          <w:rFonts w:ascii="Arial" w:hAnsi="Arial" w:cs="Arial"/>
          <w:sz w:val="22"/>
        </w:rPr>
        <w:t>vyšší</w:t>
      </w:r>
      <w:r w:rsidR="00D452A2">
        <w:rPr>
          <w:rFonts w:ascii="Arial" w:hAnsi="Arial" w:cs="Arial"/>
          <w:sz w:val="22"/>
        </w:rPr>
        <w:t xml:space="preserve"> </w:t>
      </w:r>
      <w:r w:rsidR="00026895">
        <w:rPr>
          <w:rFonts w:ascii="Arial" w:hAnsi="Arial" w:cs="Arial"/>
          <w:sz w:val="22"/>
        </w:rPr>
        <w:t xml:space="preserve">podlaží </w:t>
      </w:r>
      <w:r w:rsidR="00BE6BA9">
        <w:rPr>
          <w:rFonts w:ascii="Arial" w:hAnsi="Arial" w:cs="Arial"/>
          <w:sz w:val="22"/>
        </w:rPr>
        <w:t>a do</w:t>
      </w:r>
      <w:r w:rsidR="00DF5FAB">
        <w:rPr>
          <w:rFonts w:ascii="Arial" w:hAnsi="Arial" w:cs="Arial"/>
          <w:sz w:val="22"/>
        </w:rPr>
        <w:t xml:space="preserve"> </w:t>
      </w:r>
      <w:r w:rsidR="00AD73A7">
        <w:rPr>
          <w:rFonts w:ascii="Arial" w:hAnsi="Arial" w:cs="Arial"/>
          <w:sz w:val="22"/>
        </w:rPr>
        <w:t>kolonky v části 05 (</w:t>
      </w:r>
      <w:r w:rsidR="00AD73A7" w:rsidRPr="00735652">
        <w:rPr>
          <w:rFonts w:ascii="Arial" w:hAnsi="Arial" w:cs="Arial"/>
          <w:sz w:val="22"/>
        </w:rPr>
        <w:t>Identifikace bytu, o jehož zápis do evidence podpory bydlení se žádá</w:t>
      </w:r>
      <w:r w:rsidR="00AD73A7">
        <w:rPr>
          <w:rFonts w:ascii="Arial" w:hAnsi="Arial" w:cs="Arial"/>
          <w:sz w:val="22"/>
        </w:rPr>
        <w:t>) písm. f) uveďte,</w:t>
      </w:r>
      <w:r w:rsidR="00E80FCF">
        <w:rPr>
          <w:rFonts w:ascii="Arial" w:hAnsi="Arial" w:cs="Arial"/>
          <w:sz w:val="22"/>
        </w:rPr>
        <w:t xml:space="preserve"> na kterých podlažích se byt nachází a</w:t>
      </w:r>
      <w:r w:rsidR="00AD73A7">
        <w:rPr>
          <w:rFonts w:ascii="Arial" w:hAnsi="Arial" w:cs="Arial"/>
          <w:sz w:val="22"/>
        </w:rPr>
        <w:t xml:space="preserve"> ze kterého podlaží se </w:t>
      </w:r>
      <w:r w:rsidR="00E80FCF">
        <w:rPr>
          <w:rFonts w:ascii="Arial" w:hAnsi="Arial" w:cs="Arial"/>
          <w:sz w:val="22"/>
        </w:rPr>
        <w:t>do bytu vstupuje.</w:t>
      </w:r>
      <w:r w:rsidR="00E22D17">
        <w:rPr>
          <w:rFonts w:ascii="Arial" w:hAnsi="Arial" w:cs="Arial"/>
          <w:sz w:val="22"/>
        </w:rPr>
        <w:t xml:space="preserve"> </w:t>
      </w:r>
      <w:r w:rsidR="004B6E62">
        <w:rPr>
          <w:rFonts w:ascii="Arial" w:hAnsi="Arial" w:cs="Arial"/>
          <w:sz w:val="22"/>
        </w:rPr>
        <w:t xml:space="preserve">Pokud se byt nachází </w:t>
      </w:r>
      <w:r w:rsidR="007D72C3">
        <w:rPr>
          <w:rFonts w:ascii="Arial" w:hAnsi="Arial" w:cs="Arial"/>
          <w:sz w:val="22"/>
        </w:rPr>
        <w:t>v</w:t>
      </w:r>
      <w:r w:rsidR="007E43AD">
        <w:rPr>
          <w:rFonts w:ascii="Arial" w:hAnsi="Arial" w:cs="Arial"/>
          <w:sz w:val="22"/>
        </w:rPr>
        <w:t xml:space="preserve"> </w:t>
      </w:r>
      <w:r w:rsidR="007D72C3">
        <w:rPr>
          <w:rFonts w:ascii="Arial" w:hAnsi="Arial" w:cs="Arial"/>
          <w:sz w:val="22"/>
        </w:rPr>
        <w:t>mezipatře</w:t>
      </w:r>
      <w:r w:rsidR="00DF35A8">
        <w:rPr>
          <w:rFonts w:ascii="Arial" w:hAnsi="Arial" w:cs="Arial"/>
          <w:sz w:val="22"/>
        </w:rPr>
        <w:t xml:space="preserve">, uveďte </w:t>
      </w:r>
      <w:r w:rsidR="00851643">
        <w:rPr>
          <w:rFonts w:ascii="Arial" w:hAnsi="Arial" w:cs="Arial"/>
          <w:sz w:val="22"/>
        </w:rPr>
        <w:t xml:space="preserve">vyšší podlaží a </w:t>
      </w:r>
      <w:r w:rsidR="00DF35A8">
        <w:rPr>
          <w:rFonts w:ascii="Arial" w:hAnsi="Arial" w:cs="Arial"/>
          <w:sz w:val="22"/>
        </w:rPr>
        <w:t>do</w:t>
      </w:r>
      <w:r w:rsidR="00735652">
        <w:rPr>
          <w:rFonts w:ascii="Arial" w:hAnsi="Arial" w:cs="Arial"/>
          <w:sz w:val="22"/>
        </w:rPr>
        <w:t xml:space="preserve"> kolonky v</w:t>
      </w:r>
      <w:r w:rsidR="00397972">
        <w:rPr>
          <w:rFonts w:ascii="Arial" w:hAnsi="Arial" w:cs="Arial"/>
          <w:sz w:val="22"/>
        </w:rPr>
        <w:t> </w:t>
      </w:r>
      <w:r w:rsidR="00735652">
        <w:rPr>
          <w:rFonts w:ascii="Arial" w:hAnsi="Arial" w:cs="Arial"/>
          <w:sz w:val="22"/>
        </w:rPr>
        <w:t>části 05 (</w:t>
      </w:r>
      <w:r w:rsidR="00735652" w:rsidRPr="00735652">
        <w:rPr>
          <w:rFonts w:ascii="Arial" w:hAnsi="Arial" w:cs="Arial"/>
          <w:sz w:val="22"/>
        </w:rPr>
        <w:t>Identifikace bytu, o jehož zápis do evidence podpory bydlení se žádá</w:t>
      </w:r>
      <w:r w:rsidR="00735652">
        <w:rPr>
          <w:rFonts w:ascii="Arial" w:hAnsi="Arial" w:cs="Arial"/>
          <w:sz w:val="22"/>
        </w:rPr>
        <w:t>) písm. f)</w:t>
      </w:r>
      <w:r w:rsidR="00E53CF8">
        <w:rPr>
          <w:rFonts w:ascii="Arial" w:hAnsi="Arial" w:cs="Arial"/>
          <w:sz w:val="22"/>
        </w:rPr>
        <w:t xml:space="preserve"> </w:t>
      </w:r>
      <w:r w:rsidR="00D43C75">
        <w:rPr>
          <w:rFonts w:ascii="Arial" w:hAnsi="Arial" w:cs="Arial"/>
          <w:sz w:val="22"/>
        </w:rPr>
        <w:t xml:space="preserve">uveďte, že se jedná </w:t>
      </w:r>
      <w:r w:rsidR="00E46933">
        <w:rPr>
          <w:rFonts w:ascii="Arial" w:hAnsi="Arial" w:cs="Arial"/>
          <w:sz w:val="22"/>
        </w:rPr>
        <w:t xml:space="preserve">o byt v </w:t>
      </w:r>
      <w:r w:rsidR="00D43C75">
        <w:rPr>
          <w:rFonts w:ascii="Arial" w:hAnsi="Arial" w:cs="Arial"/>
          <w:sz w:val="22"/>
        </w:rPr>
        <w:t>mezipat</w:t>
      </w:r>
      <w:r w:rsidR="00CA0925">
        <w:rPr>
          <w:rFonts w:ascii="Arial" w:hAnsi="Arial" w:cs="Arial"/>
          <w:sz w:val="22"/>
        </w:rPr>
        <w:t>ře</w:t>
      </w:r>
      <w:r w:rsidR="00D43C75">
        <w:rPr>
          <w:rFonts w:ascii="Arial" w:hAnsi="Arial" w:cs="Arial"/>
          <w:sz w:val="22"/>
        </w:rPr>
        <w:t xml:space="preserve"> a mezi kterými podlažími</w:t>
      </w:r>
      <w:r w:rsidR="00E46933">
        <w:rPr>
          <w:rFonts w:ascii="Arial" w:hAnsi="Arial" w:cs="Arial"/>
          <w:sz w:val="22"/>
        </w:rPr>
        <w:t xml:space="preserve"> (patry) se nachází</w:t>
      </w:r>
      <w:r w:rsidR="003543C4">
        <w:rPr>
          <w:rFonts w:ascii="Arial" w:hAnsi="Arial" w:cs="Arial"/>
          <w:sz w:val="22"/>
        </w:rPr>
        <w:t xml:space="preserve">. </w:t>
      </w:r>
      <w:r w:rsidR="005800CD">
        <w:rPr>
          <w:rFonts w:ascii="Arial" w:hAnsi="Arial" w:cs="Arial"/>
          <w:sz w:val="22"/>
        </w:rPr>
        <w:t>Podkroví bez obytné místnosti nezohledňujte.</w:t>
      </w:r>
      <w:r w:rsidR="00553E48" w:rsidRPr="009D5B08">
        <w:rPr>
          <w:rFonts w:ascii="Arial" w:hAnsi="Arial" w:cs="Arial"/>
          <w:sz w:val="22"/>
        </w:rPr>
        <w:t xml:space="preserve"> Podzemní podlaží označujte pomocí znaménka mínus a číslicí určete počet podlaží pod přízemím.</w:t>
      </w:r>
      <w:r w:rsidR="005E25B4">
        <w:rPr>
          <w:rFonts w:ascii="Arial" w:hAnsi="Arial" w:cs="Arial"/>
          <w:sz w:val="22"/>
        </w:rPr>
        <w:t xml:space="preserve"> Sklepy bez obytné místnosti však také nezohledňujte.</w:t>
      </w:r>
    </w:p>
    <w:p w14:paraId="3F12C21D" w14:textId="785FD372" w:rsidR="00705914" w:rsidRPr="009D5B08" w:rsidRDefault="00BD5DB7" w:rsidP="00F6499B">
      <w:pPr>
        <w:tabs>
          <w:tab w:val="left" w:pos="1276"/>
        </w:tabs>
        <w:ind w:left="709" w:hanging="709"/>
        <w:jc w:val="both"/>
        <w:rPr>
          <w:rFonts w:ascii="Arial" w:hAnsi="Arial" w:cs="Arial"/>
          <w:sz w:val="22"/>
        </w:rPr>
      </w:pPr>
      <w:r>
        <w:rPr>
          <w:rFonts w:ascii="Arial" w:hAnsi="Arial" w:cs="Arial"/>
          <w:b/>
          <w:bCs/>
          <w:sz w:val="22"/>
        </w:rPr>
        <w:t>ad e)</w:t>
      </w:r>
      <w:r w:rsidRPr="00D972EA">
        <w:rPr>
          <w:rFonts w:ascii="Arial" w:hAnsi="Arial" w:cs="Arial"/>
          <w:sz w:val="22"/>
        </w:rPr>
        <w:t xml:space="preserve"> a </w:t>
      </w:r>
      <w:r w:rsidR="003533FE" w:rsidRPr="00D972EA">
        <w:rPr>
          <w:rFonts w:ascii="Arial" w:hAnsi="Arial" w:cs="Arial"/>
          <w:b/>
          <w:bCs/>
          <w:sz w:val="22"/>
        </w:rPr>
        <w:t>g</w:t>
      </w:r>
      <w:r w:rsidR="00BF29F2" w:rsidRPr="003533FE">
        <w:rPr>
          <w:rFonts w:ascii="Arial" w:hAnsi="Arial" w:cs="Arial"/>
          <w:b/>
          <w:bCs/>
          <w:sz w:val="22"/>
        </w:rPr>
        <w:t>)</w:t>
      </w:r>
      <w:r w:rsidR="00BF29F2">
        <w:rPr>
          <w:rFonts w:ascii="Arial" w:hAnsi="Arial" w:cs="Arial"/>
          <w:b/>
          <w:bCs/>
          <w:sz w:val="22"/>
        </w:rPr>
        <w:tab/>
      </w:r>
      <w:r w:rsidR="00BF29F2" w:rsidRPr="00D972EA">
        <w:rPr>
          <w:rFonts w:ascii="Arial" w:hAnsi="Arial" w:cs="Arial"/>
          <w:sz w:val="22"/>
        </w:rPr>
        <w:t>Nepovinné</w:t>
      </w:r>
      <w:r w:rsidR="00281C8E">
        <w:rPr>
          <w:rFonts w:ascii="Arial" w:hAnsi="Arial" w:cs="Arial"/>
          <w:sz w:val="22"/>
        </w:rPr>
        <w:t>, může však pomoci s koordinací poskytování podpůrných opatření</w:t>
      </w:r>
      <w:r w:rsidR="00BF29F2" w:rsidRPr="00D972EA">
        <w:rPr>
          <w:rFonts w:ascii="Arial" w:hAnsi="Arial" w:cs="Arial"/>
          <w:sz w:val="22"/>
        </w:rPr>
        <w:t>.</w:t>
      </w:r>
      <w:r w:rsidR="00BF29F2">
        <w:rPr>
          <w:rFonts w:ascii="Arial" w:hAnsi="Arial" w:cs="Arial"/>
          <w:sz w:val="22"/>
        </w:rPr>
        <w:t xml:space="preserve"> </w:t>
      </w:r>
      <w:r w:rsidR="005E3B91" w:rsidRPr="009D5B08">
        <w:rPr>
          <w:rFonts w:ascii="Arial" w:hAnsi="Arial" w:cs="Arial"/>
          <w:sz w:val="22"/>
        </w:rPr>
        <w:t>Vyb</w:t>
      </w:r>
      <w:r w:rsidR="00F94F95">
        <w:rPr>
          <w:rFonts w:ascii="Arial" w:hAnsi="Arial" w:cs="Arial"/>
          <w:sz w:val="22"/>
        </w:rPr>
        <w:t>ír</w:t>
      </w:r>
      <w:r w:rsidR="005E3B91" w:rsidRPr="009D5B08">
        <w:rPr>
          <w:rFonts w:ascii="Arial" w:hAnsi="Arial" w:cs="Arial"/>
          <w:sz w:val="22"/>
        </w:rPr>
        <w:t>e</w:t>
      </w:r>
      <w:r w:rsidR="00F94F95">
        <w:rPr>
          <w:rFonts w:ascii="Arial" w:hAnsi="Arial" w:cs="Arial"/>
          <w:sz w:val="22"/>
        </w:rPr>
        <w:t>j</w:t>
      </w:r>
      <w:r w:rsidR="005E3B91" w:rsidRPr="009D5B08">
        <w:rPr>
          <w:rFonts w:ascii="Arial" w:hAnsi="Arial" w:cs="Arial"/>
          <w:sz w:val="22"/>
        </w:rPr>
        <w:t>te z</w:t>
      </w:r>
      <w:r w:rsidR="005E3B91">
        <w:rPr>
          <w:rFonts w:ascii="Arial" w:hAnsi="Arial" w:cs="Arial"/>
          <w:sz w:val="22"/>
        </w:rPr>
        <w:t xml:space="preserve"> </w:t>
      </w:r>
      <w:r w:rsidR="005E3B91" w:rsidRPr="009D5B08">
        <w:rPr>
          <w:rFonts w:ascii="Arial" w:hAnsi="Arial" w:cs="Arial"/>
          <w:sz w:val="22"/>
        </w:rPr>
        <w:t>možností</w:t>
      </w:r>
      <w:r w:rsidR="005E3B91">
        <w:rPr>
          <w:rFonts w:ascii="Arial" w:hAnsi="Arial" w:cs="Arial"/>
          <w:sz w:val="22"/>
        </w:rPr>
        <w:t xml:space="preserve"> zaškrtnutím zaškrtávacího pole (čtverečku)</w:t>
      </w:r>
      <w:r w:rsidR="005E3B91" w:rsidRPr="00D972EA">
        <w:rPr>
          <w:rFonts w:ascii="Arial" w:hAnsi="Arial" w:cs="Arial"/>
          <w:sz w:val="22"/>
        </w:rPr>
        <w:t>.</w:t>
      </w:r>
      <w:r w:rsidR="00705914" w:rsidRPr="00705914">
        <w:rPr>
          <w:rFonts w:ascii="Arial" w:hAnsi="Arial" w:cs="Arial"/>
          <w:sz w:val="22"/>
        </w:rPr>
        <w:t xml:space="preserve"> </w:t>
      </w:r>
      <w:r w:rsidR="00705914" w:rsidRPr="009D5B08">
        <w:rPr>
          <w:rFonts w:ascii="Arial" w:hAnsi="Arial" w:cs="Arial"/>
          <w:sz w:val="22"/>
        </w:rPr>
        <w:t xml:space="preserve">Pokud </w:t>
      </w:r>
      <w:r w:rsidR="00156A82">
        <w:rPr>
          <w:rFonts w:ascii="Arial" w:hAnsi="Arial" w:cs="Arial"/>
          <w:sz w:val="22"/>
        </w:rPr>
        <w:t xml:space="preserve">lze </w:t>
      </w:r>
      <w:r w:rsidR="00D972EA">
        <w:rPr>
          <w:rFonts w:ascii="Arial" w:hAnsi="Arial" w:cs="Arial"/>
          <w:sz w:val="22"/>
        </w:rPr>
        <w:t>v domě</w:t>
      </w:r>
      <w:r w:rsidR="00156A82">
        <w:rPr>
          <w:rFonts w:ascii="Arial" w:hAnsi="Arial" w:cs="Arial"/>
          <w:sz w:val="22"/>
        </w:rPr>
        <w:t xml:space="preserve"> využívat i jiné společné prostory nebo vybavení</w:t>
      </w:r>
      <w:r w:rsidR="00705914">
        <w:rPr>
          <w:rFonts w:ascii="Arial" w:hAnsi="Arial" w:cs="Arial"/>
          <w:sz w:val="22"/>
        </w:rPr>
        <w:t>,</w:t>
      </w:r>
      <w:r w:rsidR="00705914" w:rsidRPr="009D5B08">
        <w:rPr>
          <w:rFonts w:ascii="Arial" w:hAnsi="Arial" w:cs="Arial"/>
          <w:sz w:val="22"/>
        </w:rPr>
        <w:t xml:space="preserve"> </w:t>
      </w:r>
      <w:r w:rsidR="00705914">
        <w:rPr>
          <w:rFonts w:ascii="Arial" w:hAnsi="Arial" w:cs="Arial"/>
          <w:sz w:val="22"/>
        </w:rPr>
        <w:t>zaškrtněte</w:t>
      </w:r>
      <w:r w:rsidR="00705914" w:rsidRPr="009D5B08">
        <w:rPr>
          <w:rFonts w:ascii="Arial" w:hAnsi="Arial" w:cs="Arial"/>
          <w:sz w:val="22"/>
        </w:rPr>
        <w:t xml:space="preserve"> „</w:t>
      </w:r>
      <w:r w:rsidR="00705914">
        <w:rPr>
          <w:rFonts w:ascii="Arial" w:hAnsi="Arial" w:cs="Arial"/>
          <w:sz w:val="22"/>
        </w:rPr>
        <w:t>j</w:t>
      </w:r>
      <w:r w:rsidR="00705914" w:rsidRPr="009D5B08">
        <w:rPr>
          <w:rFonts w:ascii="Arial" w:hAnsi="Arial" w:cs="Arial"/>
          <w:sz w:val="22"/>
        </w:rPr>
        <w:t>in</w:t>
      </w:r>
      <w:r w:rsidR="00156A82">
        <w:rPr>
          <w:rFonts w:ascii="Arial" w:hAnsi="Arial" w:cs="Arial"/>
          <w:sz w:val="22"/>
        </w:rPr>
        <w:t>é</w:t>
      </w:r>
      <w:r w:rsidR="00705914" w:rsidRPr="009D5B08">
        <w:rPr>
          <w:rFonts w:ascii="Arial" w:hAnsi="Arial" w:cs="Arial"/>
          <w:sz w:val="22"/>
        </w:rPr>
        <w:t xml:space="preserve">“ a </w:t>
      </w:r>
      <w:r w:rsidR="00705914">
        <w:rPr>
          <w:rFonts w:ascii="Arial" w:hAnsi="Arial" w:cs="Arial"/>
          <w:sz w:val="22"/>
        </w:rPr>
        <w:t>uveďte</w:t>
      </w:r>
      <w:r w:rsidR="00D972EA">
        <w:rPr>
          <w:rFonts w:ascii="Arial" w:hAnsi="Arial" w:cs="Arial"/>
          <w:sz w:val="22"/>
        </w:rPr>
        <w:t xml:space="preserve"> které</w:t>
      </w:r>
      <w:r w:rsidR="00705914" w:rsidRPr="009D5B08">
        <w:rPr>
          <w:rFonts w:ascii="Arial" w:hAnsi="Arial" w:cs="Arial"/>
          <w:sz w:val="22"/>
        </w:rPr>
        <w:t>.</w:t>
      </w:r>
    </w:p>
    <w:p w14:paraId="6F706FBB" w14:textId="1CF23BE5" w:rsidR="003533FE" w:rsidRDefault="003533FE" w:rsidP="00D972EA">
      <w:pPr>
        <w:tabs>
          <w:tab w:val="left" w:pos="1134"/>
        </w:tabs>
        <w:ind w:left="709" w:hanging="709"/>
        <w:jc w:val="both"/>
        <w:rPr>
          <w:rFonts w:ascii="Arial" w:hAnsi="Arial" w:cs="Arial"/>
          <w:sz w:val="22"/>
        </w:rPr>
      </w:pPr>
      <w:r>
        <w:rPr>
          <w:rFonts w:ascii="Arial" w:hAnsi="Arial" w:cs="Arial"/>
          <w:b/>
          <w:bCs/>
          <w:sz w:val="22"/>
        </w:rPr>
        <w:t>ad h)</w:t>
      </w:r>
      <w:r>
        <w:rPr>
          <w:rFonts w:ascii="Arial" w:hAnsi="Arial" w:cs="Arial"/>
          <w:b/>
          <w:bCs/>
          <w:sz w:val="22"/>
        </w:rPr>
        <w:tab/>
      </w:r>
      <w:r w:rsidRPr="00D972EA">
        <w:rPr>
          <w:rFonts w:ascii="Arial" w:hAnsi="Arial" w:cs="Arial"/>
          <w:sz w:val="22"/>
        </w:rPr>
        <w:t>Vyberte</w:t>
      </w:r>
      <w:r>
        <w:rPr>
          <w:rFonts w:ascii="Arial" w:hAnsi="Arial" w:cs="Arial"/>
          <w:sz w:val="22"/>
        </w:rPr>
        <w:t xml:space="preserve"> </w:t>
      </w:r>
      <w:r w:rsidRPr="009D5B08">
        <w:rPr>
          <w:rFonts w:ascii="Arial" w:hAnsi="Arial" w:cs="Arial"/>
          <w:sz w:val="22"/>
        </w:rPr>
        <w:t>z</w:t>
      </w:r>
      <w:r>
        <w:rPr>
          <w:rFonts w:ascii="Arial" w:hAnsi="Arial" w:cs="Arial"/>
          <w:sz w:val="22"/>
        </w:rPr>
        <w:t xml:space="preserve"> </w:t>
      </w:r>
      <w:r w:rsidRPr="009D5B08">
        <w:rPr>
          <w:rFonts w:ascii="Arial" w:hAnsi="Arial" w:cs="Arial"/>
          <w:sz w:val="22"/>
        </w:rPr>
        <w:t>možností</w:t>
      </w:r>
      <w:r>
        <w:rPr>
          <w:rFonts w:ascii="Arial" w:hAnsi="Arial" w:cs="Arial"/>
          <w:sz w:val="22"/>
        </w:rPr>
        <w:t xml:space="preserve"> zaškrtnutím zaškrtávacího pole (čtverečku)</w:t>
      </w:r>
      <w:r w:rsidRPr="00DE69F1">
        <w:rPr>
          <w:rFonts w:ascii="Arial" w:hAnsi="Arial" w:cs="Arial"/>
          <w:sz w:val="22"/>
        </w:rPr>
        <w:t>.</w:t>
      </w:r>
      <w:r w:rsidR="009A466D">
        <w:rPr>
          <w:rFonts w:ascii="Arial" w:hAnsi="Arial" w:cs="Arial"/>
          <w:sz w:val="22"/>
        </w:rPr>
        <w:t xml:space="preserve"> Pokud je v</w:t>
      </w:r>
      <w:r w:rsidR="007F18B7">
        <w:rPr>
          <w:rFonts w:ascii="Arial" w:hAnsi="Arial" w:cs="Arial"/>
          <w:sz w:val="22"/>
        </w:rPr>
        <w:t xml:space="preserve"> </w:t>
      </w:r>
      <w:r w:rsidR="009A466D">
        <w:rPr>
          <w:rFonts w:ascii="Arial" w:hAnsi="Arial" w:cs="Arial"/>
          <w:sz w:val="22"/>
        </w:rPr>
        <w:t>bytě jiný způsob vytápění</w:t>
      </w:r>
      <w:r w:rsidR="007F18B7">
        <w:rPr>
          <w:rFonts w:ascii="Arial" w:hAnsi="Arial" w:cs="Arial"/>
          <w:sz w:val="22"/>
        </w:rPr>
        <w:t>,</w:t>
      </w:r>
      <w:r w:rsidR="009A466D">
        <w:rPr>
          <w:rFonts w:ascii="Arial" w:hAnsi="Arial" w:cs="Arial"/>
          <w:sz w:val="22"/>
        </w:rPr>
        <w:t xml:space="preserve"> než </w:t>
      </w:r>
      <w:r w:rsidR="007F18B7">
        <w:rPr>
          <w:rFonts w:ascii="Arial" w:hAnsi="Arial" w:cs="Arial"/>
          <w:sz w:val="22"/>
        </w:rPr>
        <w:t>jsou uvedené možnosti, zaškrtněte „jiný“ a uveďte který.</w:t>
      </w:r>
    </w:p>
    <w:p w14:paraId="54DA2AF9" w14:textId="2C9B22BF" w:rsidR="00CB259B" w:rsidRPr="009D5B08" w:rsidRDefault="00CB259B" w:rsidP="00A836E6">
      <w:pPr>
        <w:tabs>
          <w:tab w:val="left" w:pos="1276"/>
        </w:tabs>
        <w:ind w:left="709" w:hanging="709"/>
        <w:jc w:val="both"/>
        <w:rPr>
          <w:rFonts w:ascii="Arial" w:hAnsi="Arial" w:cs="Arial"/>
          <w:sz w:val="22"/>
        </w:rPr>
      </w:pPr>
      <w:r>
        <w:rPr>
          <w:rFonts w:ascii="Arial" w:hAnsi="Arial" w:cs="Arial"/>
          <w:b/>
          <w:bCs/>
          <w:sz w:val="22"/>
        </w:rPr>
        <w:t>ad i</w:t>
      </w:r>
      <w:r w:rsidRPr="003533FE">
        <w:rPr>
          <w:rFonts w:ascii="Arial" w:hAnsi="Arial" w:cs="Arial"/>
          <w:b/>
          <w:bCs/>
          <w:sz w:val="22"/>
        </w:rPr>
        <w:t>)</w:t>
      </w:r>
      <w:r>
        <w:rPr>
          <w:rFonts w:ascii="Arial" w:hAnsi="Arial" w:cs="Arial"/>
          <w:b/>
          <w:bCs/>
          <w:sz w:val="22"/>
        </w:rPr>
        <w:tab/>
      </w:r>
      <w:r w:rsidRPr="00D972EA">
        <w:rPr>
          <w:rFonts w:ascii="Arial" w:hAnsi="Arial" w:cs="Arial"/>
          <w:sz w:val="22"/>
        </w:rPr>
        <w:t>Nepovinné</w:t>
      </w:r>
      <w:r w:rsidR="00281C8E">
        <w:rPr>
          <w:rFonts w:ascii="Arial" w:hAnsi="Arial" w:cs="Arial"/>
          <w:sz w:val="22"/>
        </w:rPr>
        <w:t>,</w:t>
      </w:r>
      <w:r w:rsidR="00281C8E" w:rsidRPr="00281C8E">
        <w:rPr>
          <w:rFonts w:ascii="Arial" w:hAnsi="Arial" w:cs="Arial"/>
          <w:sz w:val="22"/>
        </w:rPr>
        <w:t xml:space="preserve"> </w:t>
      </w:r>
      <w:r w:rsidR="00281C8E">
        <w:rPr>
          <w:rFonts w:ascii="Arial" w:hAnsi="Arial" w:cs="Arial"/>
          <w:sz w:val="22"/>
        </w:rPr>
        <w:t>může však pomoci s koordinací poskytování podpůrných opatření</w:t>
      </w:r>
      <w:r w:rsidR="00281C8E" w:rsidRPr="00D972EA">
        <w:rPr>
          <w:rFonts w:ascii="Arial" w:hAnsi="Arial" w:cs="Arial"/>
          <w:sz w:val="22"/>
        </w:rPr>
        <w:t>.</w:t>
      </w:r>
      <w:r>
        <w:rPr>
          <w:rFonts w:ascii="Arial" w:hAnsi="Arial" w:cs="Arial"/>
          <w:sz w:val="22"/>
        </w:rPr>
        <w:t xml:space="preserve"> </w:t>
      </w:r>
      <w:r w:rsidRPr="009D5B08">
        <w:rPr>
          <w:rFonts w:ascii="Arial" w:hAnsi="Arial" w:cs="Arial"/>
          <w:sz w:val="22"/>
        </w:rPr>
        <w:t>Vyb</w:t>
      </w:r>
      <w:r>
        <w:rPr>
          <w:rFonts w:ascii="Arial" w:hAnsi="Arial" w:cs="Arial"/>
          <w:sz w:val="22"/>
        </w:rPr>
        <w:t>ír</w:t>
      </w:r>
      <w:r w:rsidRPr="009D5B08">
        <w:rPr>
          <w:rFonts w:ascii="Arial" w:hAnsi="Arial" w:cs="Arial"/>
          <w:sz w:val="22"/>
        </w:rPr>
        <w:t>e</w:t>
      </w:r>
      <w:r>
        <w:rPr>
          <w:rFonts w:ascii="Arial" w:hAnsi="Arial" w:cs="Arial"/>
          <w:sz w:val="22"/>
        </w:rPr>
        <w:t>j</w:t>
      </w:r>
      <w:r w:rsidRPr="009D5B08">
        <w:rPr>
          <w:rFonts w:ascii="Arial" w:hAnsi="Arial" w:cs="Arial"/>
          <w:sz w:val="22"/>
        </w:rPr>
        <w:t xml:space="preserve">te </w:t>
      </w:r>
      <w:r w:rsidR="00281C8E">
        <w:rPr>
          <w:rFonts w:ascii="Arial" w:hAnsi="Arial" w:cs="Arial"/>
          <w:sz w:val="22"/>
        </w:rPr>
        <w:br/>
      </w:r>
      <w:r w:rsidRPr="009D5B08">
        <w:rPr>
          <w:rFonts w:ascii="Arial" w:hAnsi="Arial" w:cs="Arial"/>
          <w:sz w:val="22"/>
        </w:rPr>
        <w:t>z</w:t>
      </w:r>
      <w:r>
        <w:rPr>
          <w:rFonts w:ascii="Arial" w:hAnsi="Arial" w:cs="Arial"/>
          <w:sz w:val="22"/>
        </w:rPr>
        <w:t xml:space="preserve"> </w:t>
      </w:r>
      <w:r w:rsidRPr="009D5B08">
        <w:rPr>
          <w:rFonts w:ascii="Arial" w:hAnsi="Arial" w:cs="Arial"/>
          <w:sz w:val="22"/>
        </w:rPr>
        <w:t>možností</w:t>
      </w:r>
      <w:r>
        <w:rPr>
          <w:rFonts w:ascii="Arial" w:hAnsi="Arial" w:cs="Arial"/>
          <w:sz w:val="22"/>
        </w:rPr>
        <w:t xml:space="preserve"> zaškrtnutím zaškrtávacího pole (čtverečku)</w:t>
      </w:r>
      <w:r w:rsidRPr="00D972EA">
        <w:rPr>
          <w:rFonts w:ascii="Arial" w:hAnsi="Arial" w:cs="Arial"/>
          <w:sz w:val="22"/>
        </w:rPr>
        <w:t>.</w:t>
      </w:r>
      <w:r w:rsidRPr="00705914">
        <w:rPr>
          <w:rFonts w:ascii="Arial" w:hAnsi="Arial" w:cs="Arial"/>
          <w:sz w:val="22"/>
        </w:rPr>
        <w:t xml:space="preserve"> </w:t>
      </w:r>
      <w:r w:rsidRPr="009D5B08">
        <w:rPr>
          <w:rFonts w:ascii="Arial" w:hAnsi="Arial" w:cs="Arial"/>
          <w:sz w:val="22"/>
        </w:rPr>
        <w:t xml:space="preserve">Pokud </w:t>
      </w:r>
      <w:r w:rsidR="00067786">
        <w:rPr>
          <w:rFonts w:ascii="Arial" w:hAnsi="Arial" w:cs="Arial"/>
          <w:sz w:val="22"/>
        </w:rPr>
        <w:t>j</w:t>
      </w:r>
      <w:r w:rsidR="00A836E6">
        <w:rPr>
          <w:rFonts w:ascii="Arial" w:hAnsi="Arial" w:cs="Arial"/>
          <w:sz w:val="22"/>
        </w:rPr>
        <w:t>e</w:t>
      </w:r>
      <w:r w:rsidR="00067786">
        <w:rPr>
          <w:rFonts w:ascii="Arial" w:hAnsi="Arial" w:cs="Arial"/>
          <w:sz w:val="22"/>
        </w:rPr>
        <w:t xml:space="preserve"> v</w:t>
      </w:r>
      <w:r w:rsidR="00A836E6">
        <w:rPr>
          <w:rFonts w:ascii="Arial" w:hAnsi="Arial" w:cs="Arial"/>
          <w:sz w:val="22"/>
        </w:rPr>
        <w:t xml:space="preserve"> </w:t>
      </w:r>
      <w:r w:rsidR="00067786">
        <w:rPr>
          <w:rFonts w:ascii="Arial" w:hAnsi="Arial" w:cs="Arial"/>
          <w:sz w:val="22"/>
        </w:rPr>
        <w:t xml:space="preserve">obytných místnostech </w:t>
      </w:r>
      <w:r w:rsidR="00281C8E">
        <w:rPr>
          <w:rFonts w:ascii="Arial" w:hAnsi="Arial" w:cs="Arial"/>
          <w:sz w:val="22"/>
        </w:rPr>
        <w:br/>
      </w:r>
      <w:r w:rsidR="00067786">
        <w:rPr>
          <w:rFonts w:ascii="Arial" w:hAnsi="Arial" w:cs="Arial"/>
          <w:sz w:val="22"/>
        </w:rPr>
        <w:t>i jin</w:t>
      </w:r>
      <w:r w:rsidR="00A836E6">
        <w:rPr>
          <w:rFonts w:ascii="Arial" w:hAnsi="Arial" w:cs="Arial"/>
          <w:sz w:val="22"/>
        </w:rPr>
        <w:t>á</w:t>
      </w:r>
      <w:r w:rsidR="00067786">
        <w:rPr>
          <w:rFonts w:ascii="Arial" w:hAnsi="Arial" w:cs="Arial"/>
          <w:sz w:val="22"/>
        </w:rPr>
        <w:t xml:space="preserve"> podlahov</w:t>
      </w:r>
      <w:r w:rsidR="00A836E6">
        <w:rPr>
          <w:rFonts w:ascii="Arial" w:hAnsi="Arial" w:cs="Arial"/>
          <w:sz w:val="22"/>
        </w:rPr>
        <w:t>á</w:t>
      </w:r>
      <w:r w:rsidR="00067786">
        <w:rPr>
          <w:rFonts w:ascii="Arial" w:hAnsi="Arial" w:cs="Arial"/>
          <w:sz w:val="22"/>
        </w:rPr>
        <w:t xml:space="preserve"> krytin</w:t>
      </w:r>
      <w:r w:rsidR="00A836E6">
        <w:rPr>
          <w:rFonts w:ascii="Arial" w:hAnsi="Arial" w:cs="Arial"/>
          <w:sz w:val="22"/>
        </w:rPr>
        <w:t>a</w:t>
      </w:r>
      <w:r>
        <w:rPr>
          <w:rFonts w:ascii="Arial" w:hAnsi="Arial" w:cs="Arial"/>
          <w:sz w:val="22"/>
        </w:rPr>
        <w:t>,</w:t>
      </w:r>
      <w:r w:rsidRPr="009D5B08">
        <w:rPr>
          <w:rFonts w:ascii="Arial" w:hAnsi="Arial" w:cs="Arial"/>
          <w:sz w:val="22"/>
        </w:rPr>
        <w:t xml:space="preserve"> </w:t>
      </w:r>
      <w:r>
        <w:rPr>
          <w:rFonts w:ascii="Arial" w:hAnsi="Arial" w:cs="Arial"/>
          <w:sz w:val="22"/>
        </w:rPr>
        <w:t>zaškrtněte</w:t>
      </w:r>
      <w:r w:rsidRPr="009D5B08">
        <w:rPr>
          <w:rFonts w:ascii="Arial" w:hAnsi="Arial" w:cs="Arial"/>
          <w:sz w:val="22"/>
        </w:rPr>
        <w:t xml:space="preserve"> „</w:t>
      </w:r>
      <w:r>
        <w:rPr>
          <w:rFonts w:ascii="Arial" w:hAnsi="Arial" w:cs="Arial"/>
          <w:sz w:val="22"/>
        </w:rPr>
        <w:t>j</w:t>
      </w:r>
      <w:r w:rsidRPr="009D5B08">
        <w:rPr>
          <w:rFonts w:ascii="Arial" w:hAnsi="Arial" w:cs="Arial"/>
          <w:sz w:val="22"/>
        </w:rPr>
        <w:t>in</w:t>
      </w:r>
      <w:r w:rsidR="00A836E6">
        <w:rPr>
          <w:rFonts w:ascii="Arial" w:hAnsi="Arial" w:cs="Arial"/>
          <w:sz w:val="22"/>
        </w:rPr>
        <w:t>á</w:t>
      </w:r>
      <w:r w:rsidRPr="009D5B08">
        <w:rPr>
          <w:rFonts w:ascii="Arial" w:hAnsi="Arial" w:cs="Arial"/>
          <w:sz w:val="22"/>
        </w:rPr>
        <w:t xml:space="preserve">“ a </w:t>
      </w:r>
      <w:r>
        <w:rPr>
          <w:rFonts w:ascii="Arial" w:hAnsi="Arial" w:cs="Arial"/>
          <w:sz w:val="22"/>
        </w:rPr>
        <w:t>uveďte kter</w:t>
      </w:r>
      <w:r w:rsidR="00A836E6">
        <w:rPr>
          <w:rFonts w:ascii="Arial" w:hAnsi="Arial" w:cs="Arial"/>
          <w:sz w:val="22"/>
        </w:rPr>
        <w:t>á</w:t>
      </w:r>
      <w:r w:rsidRPr="009D5B08">
        <w:rPr>
          <w:rFonts w:ascii="Arial" w:hAnsi="Arial" w:cs="Arial"/>
          <w:sz w:val="22"/>
        </w:rPr>
        <w:t>.</w:t>
      </w:r>
    </w:p>
    <w:p w14:paraId="4F5B27B9" w14:textId="48CCA8DC" w:rsidR="00D9105A" w:rsidRPr="00D9105A" w:rsidRDefault="001C0BDD" w:rsidP="003D162E">
      <w:pPr>
        <w:ind w:left="709" w:hanging="709"/>
        <w:jc w:val="both"/>
        <w:rPr>
          <w:rFonts w:ascii="Arial" w:hAnsi="Arial" w:cs="Arial"/>
          <w:sz w:val="22"/>
        </w:rPr>
      </w:pPr>
      <w:r w:rsidRPr="009D5B08">
        <w:rPr>
          <w:rFonts w:ascii="Arial" w:hAnsi="Arial" w:cs="Arial"/>
          <w:b/>
          <w:bCs/>
          <w:sz w:val="22"/>
        </w:rPr>
        <w:t>ad j)</w:t>
      </w:r>
      <w:r w:rsidR="003D162E" w:rsidRPr="00D9105A">
        <w:rPr>
          <w:rFonts w:ascii="Arial" w:hAnsi="Arial" w:cs="Arial"/>
          <w:sz w:val="22"/>
        </w:rPr>
        <w:tab/>
      </w:r>
      <w:r w:rsidR="00D9105A" w:rsidRPr="00D9105A">
        <w:rPr>
          <w:rFonts w:ascii="Arial" w:hAnsi="Arial" w:cs="Arial"/>
          <w:sz w:val="22"/>
        </w:rPr>
        <w:t>Nepovinné.</w:t>
      </w:r>
    </w:p>
    <w:p w14:paraId="2892DA77" w14:textId="41A5F5A3" w:rsidR="001C0BDD" w:rsidRDefault="00BD2111" w:rsidP="00A72F41">
      <w:pPr>
        <w:ind w:left="709"/>
        <w:jc w:val="both"/>
        <w:rPr>
          <w:rFonts w:ascii="Arial" w:hAnsi="Arial" w:cs="Arial"/>
          <w:sz w:val="22"/>
        </w:rPr>
      </w:pPr>
      <w:r w:rsidRPr="009D5B08">
        <w:rPr>
          <w:rFonts w:ascii="Arial" w:hAnsi="Arial" w:cs="Arial"/>
          <w:sz w:val="22"/>
        </w:rPr>
        <w:t>Energetický identifikační kód (EIC) je tvořen 16 znaky, které mohou být číslicemi, písmeny nebo spojovníky. Každému odběrnému místu – v terminologii EIC tedy měřicímu bodu – je přiřazen automaticky. Tento kód není možné převést na jiné odběrné místo, avšak může přecházet mezi jednotlivými osobami. Lze obvykle nalézt na fakturách vystavených dodavatelem.</w:t>
      </w:r>
    </w:p>
    <w:p w14:paraId="207B3708" w14:textId="6FED025F" w:rsidR="00017A9B" w:rsidRPr="008B36CA" w:rsidRDefault="00AD6328" w:rsidP="00A72F41">
      <w:pPr>
        <w:ind w:left="709"/>
        <w:jc w:val="both"/>
        <w:rPr>
          <w:rFonts w:ascii="Arial" w:hAnsi="Arial" w:cs="Arial"/>
          <w:sz w:val="22"/>
        </w:rPr>
      </w:pPr>
      <w:r>
        <w:rPr>
          <w:rFonts w:ascii="Arial" w:hAnsi="Arial" w:cs="Arial"/>
          <w:sz w:val="22"/>
        </w:rPr>
        <w:t xml:space="preserve">Měsíc </w:t>
      </w:r>
      <w:r w:rsidR="00B978EE">
        <w:rPr>
          <w:rFonts w:ascii="Arial" w:hAnsi="Arial" w:cs="Arial"/>
          <w:sz w:val="22"/>
        </w:rPr>
        <w:t>poslední revize plynových zařízení v</w:t>
      </w:r>
      <w:r w:rsidR="00B74CA1">
        <w:rPr>
          <w:rFonts w:ascii="Arial" w:hAnsi="Arial" w:cs="Arial"/>
          <w:sz w:val="22"/>
        </w:rPr>
        <w:t xml:space="preserve"> </w:t>
      </w:r>
      <w:r w:rsidR="00B978EE">
        <w:rPr>
          <w:rFonts w:ascii="Arial" w:hAnsi="Arial" w:cs="Arial"/>
          <w:sz w:val="22"/>
        </w:rPr>
        <w:t xml:space="preserve">bytě uveďte </w:t>
      </w:r>
      <w:r w:rsidR="001D5527">
        <w:rPr>
          <w:rFonts w:ascii="Arial" w:hAnsi="Arial" w:cs="Arial"/>
          <w:sz w:val="22"/>
        </w:rPr>
        <w:t>číselně, např. „01“ pro leden, „</w:t>
      </w:r>
      <w:r w:rsidR="002B338F">
        <w:rPr>
          <w:rFonts w:ascii="Arial" w:hAnsi="Arial" w:cs="Arial"/>
          <w:sz w:val="22"/>
        </w:rPr>
        <w:t>02</w:t>
      </w:r>
      <w:r w:rsidR="001D5527">
        <w:rPr>
          <w:rFonts w:ascii="Arial" w:hAnsi="Arial" w:cs="Arial"/>
          <w:sz w:val="22"/>
        </w:rPr>
        <w:t>“</w:t>
      </w:r>
      <w:r w:rsidR="002B338F">
        <w:rPr>
          <w:rFonts w:ascii="Arial" w:hAnsi="Arial" w:cs="Arial"/>
          <w:sz w:val="22"/>
        </w:rPr>
        <w:t xml:space="preserve"> pro únor atd.</w:t>
      </w:r>
    </w:p>
    <w:p w14:paraId="7E0B3B31" w14:textId="57D25AB7" w:rsidR="00CD43AE" w:rsidRDefault="00276A11" w:rsidP="008B36CA">
      <w:pPr>
        <w:ind w:left="709" w:hanging="709"/>
        <w:jc w:val="both"/>
        <w:rPr>
          <w:rFonts w:ascii="Arial" w:hAnsi="Arial" w:cs="Arial"/>
          <w:sz w:val="22"/>
        </w:rPr>
      </w:pPr>
      <w:r w:rsidRPr="009D5B08">
        <w:rPr>
          <w:rFonts w:ascii="Arial" w:hAnsi="Arial" w:cs="Arial"/>
          <w:b/>
          <w:bCs/>
          <w:sz w:val="22"/>
        </w:rPr>
        <w:t xml:space="preserve">ad </w:t>
      </w:r>
      <w:r w:rsidR="000E1501" w:rsidRPr="009D5B08">
        <w:rPr>
          <w:rFonts w:ascii="Arial" w:hAnsi="Arial" w:cs="Arial"/>
          <w:b/>
          <w:bCs/>
          <w:sz w:val="22"/>
        </w:rPr>
        <w:t>k</w:t>
      </w:r>
      <w:r w:rsidRPr="009D5B08">
        <w:rPr>
          <w:rFonts w:ascii="Arial" w:hAnsi="Arial" w:cs="Arial"/>
          <w:b/>
          <w:bCs/>
          <w:sz w:val="22"/>
        </w:rPr>
        <w:t>)</w:t>
      </w:r>
      <w:r w:rsidR="005C4141" w:rsidRPr="00D9105A">
        <w:rPr>
          <w:rFonts w:ascii="Arial" w:hAnsi="Arial" w:cs="Arial"/>
          <w:sz w:val="22"/>
        </w:rPr>
        <w:tab/>
      </w:r>
      <w:r w:rsidR="00D9105A" w:rsidRPr="00D9105A">
        <w:rPr>
          <w:rFonts w:ascii="Arial" w:hAnsi="Arial" w:cs="Arial"/>
          <w:sz w:val="22"/>
        </w:rPr>
        <w:t>Nepovinné.</w:t>
      </w:r>
      <w:r w:rsidR="00B765B9">
        <w:rPr>
          <w:rFonts w:ascii="Arial" w:hAnsi="Arial" w:cs="Arial"/>
          <w:sz w:val="22"/>
        </w:rPr>
        <w:t xml:space="preserve"> </w:t>
      </w:r>
      <w:r w:rsidR="000A4098" w:rsidRPr="009D5B08">
        <w:rPr>
          <w:rFonts w:ascii="Arial" w:hAnsi="Arial" w:cs="Arial"/>
          <w:sz w:val="22"/>
        </w:rPr>
        <w:t xml:space="preserve">EAN je v oblasti elektřiny jedinečný identifikátor přidělovaný každému odběrnému místu na území Evropské unie. Vytváří se při zřízení nového odběrného místa </w:t>
      </w:r>
      <w:r w:rsidR="00B765B9">
        <w:rPr>
          <w:rFonts w:ascii="Arial" w:hAnsi="Arial" w:cs="Arial"/>
          <w:sz w:val="22"/>
        </w:rPr>
        <w:br/>
      </w:r>
      <w:r w:rsidR="000A4098" w:rsidRPr="009D5B08">
        <w:rPr>
          <w:rFonts w:ascii="Arial" w:hAnsi="Arial" w:cs="Arial"/>
          <w:sz w:val="22"/>
        </w:rPr>
        <w:t xml:space="preserve">a zaniká současně s jeho zrušením. </w:t>
      </w:r>
    </w:p>
    <w:p w14:paraId="3E97E0B5" w14:textId="77777777" w:rsidR="00CD43AE" w:rsidRDefault="00CD43AE">
      <w:pPr>
        <w:spacing w:after="0" w:line="240" w:lineRule="auto"/>
        <w:rPr>
          <w:rFonts w:ascii="Arial" w:hAnsi="Arial" w:cs="Arial"/>
          <w:sz w:val="22"/>
        </w:rPr>
      </w:pPr>
      <w:r>
        <w:rPr>
          <w:rFonts w:ascii="Arial" w:hAnsi="Arial" w:cs="Arial"/>
          <w:sz w:val="22"/>
        </w:rPr>
        <w:br w:type="page"/>
      </w:r>
    </w:p>
    <w:p w14:paraId="55F639B6" w14:textId="77777777" w:rsidR="00542FC7" w:rsidRDefault="00542FC7" w:rsidP="008B36CA">
      <w:pPr>
        <w:spacing w:after="120"/>
        <w:ind w:left="709" w:hanging="709"/>
        <w:jc w:val="both"/>
        <w:rPr>
          <w:rFonts w:ascii="Arial" w:hAnsi="Arial" w:cs="Arial"/>
          <w:sz w:val="22"/>
        </w:rPr>
      </w:pPr>
    </w:p>
    <w:p w14:paraId="712565A5" w14:textId="4E71C7CF" w:rsidR="00276A11" w:rsidRPr="009D5B08" w:rsidRDefault="000A4098" w:rsidP="008B36CA">
      <w:pPr>
        <w:ind w:left="709"/>
        <w:jc w:val="both"/>
        <w:rPr>
          <w:rFonts w:ascii="Arial" w:hAnsi="Arial" w:cs="Arial"/>
          <w:sz w:val="22"/>
        </w:rPr>
      </w:pPr>
      <w:r w:rsidRPr="009D5B08">
        <w:rPr>
          <w:rFonts w:ascii="Arial" w:hAnsi="Arial" w:cs="Arial"/>
          <w:sz w:val="22"/>
        </w:rPr>
        <w:t>Tento kód není vázán na osobu odběratele, ale výhradně na konkrétní odběrné místo, takže při přestěhování nového odběratele na stejnou adresu přebírá již existující EAN. Kód má 18 znaků a lze jej najít v dokumentech od dodavatele energie, typicky ve smlouvě nebo na faktuře.</w:t>
      </w:r>
    </w:p>
    <w:p w14:paraId="001EDA4F" w14:textId="540C026B" w:rsidR="00B07298" w:rsidRPr="009D5B08" w:rsidRDefault="00B07298" w:rsidP="004A1F09">
      <w:pPr>
        <w:ind w:left="709" w:hanging="709"/>
        <w:jc w:val="both"/>
        <w:rPr>
          <w:rFonts w:ascii="Arial" w:hAnsi="Arial" w:cs="Arial"/>
          <w:sz w:val="22"/>
        </w:rPr>
      </w:pPr>
      <w:r w:rsidRPr="009D5B08">
        <w:rPr>
          <w:rFonts w:ascii="Arial" w:hAnsi="Arial" w:cs="Arial"/>
          <w:b/>
          <w:bCs/>
          <w:sz w:val="22"/>
        </w:rPr>
        <w:t xml:space="preserve">ad </w:t>
      </w:r>
      <w:r w:rsidR="002A2F91">
        <w:rPr>
          <w:rFonts w:ascii="Arial" w:hAnsi="Arial" w:cs="Arial"/>
          <w:b/>
          <w:bCs/>
          <w:sz w:val="22"/>
        </w:rPr>
        <w:t>l</w:t>
      </w:r>
      <w:r w:rsidRPr="009D5B08">
        <w:rPr>
          <w:rFonts w:ascii="Arial" w:hAnsi="Arial" w:cs="Arial"/>
          <w:b/>
          <w:bCs/>
          <w:sz w:val="22"/>
        </w:rPr>
        <w:t>)</w:t>
      </w:r>
      <w:r w:rsidR="00FE7E83" w:rsidRPr="00454652">
        <w:rPr>
          <w:rFonts w:ascii="Arial" w:hAnsi="Arial" w:cs="Arial"/>
          <w:sz w:val="22"/>
        </w:rPr>
        <w:tab/>
      </w:r>
      <w:r w:rsidR="00454652" w:rsidRPr="00454652">
        <w:rPr>
          <w:rFonts w:ascii="Arial" w:hAnsi="Arial" w:cs="Arial"/>
          <w:sz w:val="22"/>
        </w:rPr>
        <w:t>Nepovinné</w:t>
      </w:r>
      <w:r w:rsidR="00454652">
        <w:rPr>
          <w:rFonts w:ascii="Arial" w:hAnsi="Arial" w:cs="Arial"/>
          <w:sz w:val="22"/>
        </w:rPr>
        <w:t>, může však pomoci při koordinaci poskytování podpůrných opatření</w:t>
      </w:r>
      <w:r w:rsidR="00454652" w:rsidRPr="004A1F09">
        <w:rPr>
          <w:rFonts w:ascii="Arial" w:hAnsi="Arial" w:cs="Arial"/>
          <w:sz w:val="22"/>
        </w:rPr>
        <w:t xml:space="preserve">. </w:t>
      </w:r>
      <w:r w:rsidR="00845E91" w:rsidRPr="009D5B08">
        <w:rPr>
          <w:rFonts w:ascii="Arial" w:hAnsi="Arial" w:cs="Arial"/>
          <w:sz w:val="22"/>
        </w:rPr>
        <w:t>Energetický štítek (Průkaz energetické náročnosti budovy – PENB) je dokument, který hodnotí a zařazuje budovy do energetických tříd od A (nejúspornější) po G (nejméně úsporná) na základě jejich předpokládané spotřeby energie na vytápění, ohřev vody, chlazení, osvětlení a větrání. Slouží jako přehled o energetické náročnosti.</w:t>
      </w:r>
      <w:r w:rsidR="00FE7E83">
        <w:rPr>
          <w:rFonts w:ascii="Arial" w:hAnsi="Arial" w:cs="Arial"/>
          <w:sz w:val="22"/>
        </w:rPr>
        <w:t xml:space="preserve"> </w:t>
      </w:r>
      <w:r w:rsidR="007A6B7C">
        <w:rPr>
          <w:rFonts w:ascii="Arial" w:hAnsi="Arial" w:cs="Arial"/>
          <w:sz w:val="22"/>
        </w:rPr>
        <w:t xml:space="preserve">Není-li průkaz energetické náročnosti budovy vyhotoven, uveďte </w:t>
      </w:r>
      <w:r w:rsidR="006064B5">
        <w:rPr>
          <w:rFonts w:ascii="Arial" w:hAnsi="Arial" w:cs="Arial"/>
          <w:sz w:val="22"/>
        </w:rPr>
        <w:t>„G“.</w:t>
      </w:r>
    </w:p>
    <w:p w14:paraId="65C68822" w14:textId="77EB4DF7" w:rsidR="00A94116" w:rsidRPr="00A94116" w:rsidRDefault="00A94116" w:rsidP="004A1F09">
      <w:pPr>
        <w:ind w:left="709" w:hanging="709"/>
        <w:jc w:val="both"/>
        <w:rPr>
          <w:rFonts w:ascii="Arial" w:hAnsi="Arial" w:cs="Arial"/>
          <w:sz w:val="22"/>
        </w:rPr>
      </w:pPr>
      <w:r>
        <w:rPr>
          <w:rFonts w:ascii="Arial" w:hAnsi="Arial" w:cs="Arial"/>
          <w:b/>
          <w:bCs/>
          <w:sz w:val="22"/>
        </w:rPr>
        <w:t>ad m)</w:t>
      </w:r>
      <w:r w:rsidRPr="00A94116">
        <w:rPr>
          <w:rFonts w:ascii="Arial" w:hAnsi="Arial" w:cs="Arial"/>
          <w:sz w:val="22"/>
        </w:rPr>
        <w:tab/>
        <w:t>Nepovinné</w:t>
      </w:r>
      <w:r>
        <w:rPr>
          <w:rFonts w:ascii="Arial" w:hAnsi="Arial" w:cs="Arial"/>
          <w:sz w:val="22"/>
        </w:rPr>
        <w:t>, může však významně pomoci s</w:t>
      </w:r>
      <w:r w:rsidR="00EF4581">
        <w:rPr>
          <w:rFonts w:ascii="Arial" w:hAnsi="Arial" w:cs="Arial"/>
          <w:sz w:val="22"/>
        </w:rPr>
        <w:t xml:space="preserve"> </w:t>
      </w:r>
      <w:r>
        <w:rPr>
          <w:rFonts w:ascii="Arial" w:hAnsi="Arial" w:cs="Arial"/>
          <w:sz w:val="22"/>
        </w:rPr>
        <w:t>koordinací poskytování podpůrných opatření</w:t>
      </w:r>
      <w:r w:rsidR="00EF4581" w:rsidRPr="00EF4581">
        <w:rPr>
          <w:rFonts w:ascii="Arial" w:hAnsi="Arial" w:cs="Arial"/>
          <w:sz w:val="22"/>
        </w:rPr>
        <w:t xml:space="preserve"> </w:t>
      </w:r>
      <w:r w:rsidR="00EF4581">
        <w:rPr>
          <w:rFonts w:ascii="Arial" w:hAnsi="Arial" w:cs="Arial"/>
          <w:sz w:val="22"/>
        </w:rPr>
        <w:t>zejména při výběru domácnosti, které bude byt vyhovovat.</w:t>
      </w:r>
      <w:r w:rsidR="00EF4581" w:rsidRPr="002010D9">
        <w:rPr>
          <w:rFonts w:ascii="Arial" w:hAnsi="Arial" w:cs="Arial"/>
          <w:sz w:val="22"/>
        </w:rPr>
        <w:t xml:space="preserve"> </w:t>
      </w:r>
      <w:r w:rsidR="00EF4581" w:rsidRPr="009D5B08">
        <w:rPr>
          <w:rFonts w:ascii="Arial" w:hAnsi="Arial" w:cs="Arial"/>
          <w:sz w:val="22"/>
        </w:rPr>
        <w:t>Vyb</w:t>
      </w:r>
      <w:r w:rsidR="00EF4581">
        <w:rPr>
          <w:rFonts w:ascii="Arial" w:hAnsi="Arial" w:cs="Arial"/>
          <w:sz w:val="22"/>
        </w:rPr>
        <w:t>ír</w:t>
      </w:r>
      <w:r w:rsidR="00EF4581" w:rsidRPr="009D5B08">
        <w:rPr>
          <w:rFonts w:ascii="Arial" w:hAnsi="Arial" w:cs="Arial"/>
          <w:sz w:val="22"/>
        </w:rPr>
        <w:t>e</w:t>
      </w:r>
      <w:r w:rsidR="00EF4581">
        <w:rPr>
          <w:rFonts w:ascii="Arial" w:hAnsi="Arial" w:cs="Arial"/>
          <w:sz w:val="22"/>
        </w:rPr>
        <w:t>j</w:t>
      </w:r>
      <w:r w:rsidR="00EF4581" w:rsidRPr="009D5B08">
        <w:rPr>
          <w:rFonts w:ascii="Arial" w:hAnsi="Arial" w:cs="Arial"/>
          <w:sz w:val="22"/>
        </w:rPr>
        <w:t>te z</w:t>
      </w:r>
      <w:r w:rsidR="00EF4581">
        <w:rPr>
          <w:rFonts w:ascii="Arial" w:hAnsi="Arial" w:cs="Arial"/>
          <w:sz w:val="22"/>
        </w:rPr>
        <w:t xml:space="preserve"> </w:t>
      </w:r>
      <w:r w:rsidR="00EF4581" w:rsidRPr="009D5B08">
        <w:rPr>
          <w:rFonts w:ascii="Arial" w:hAnsi="Arial" w:cs="Arial"/>
          <w:sz w:val="22"/>
        </w:rPr>
        <w:t>možností</w:t>
      </w:r>
      <w:r w:rsidR="00EF4581">
        <w:rPr>
          <w:rFonts w:ascii="Arial" w:hAnsi="Arial" w:cs="Arial"/>
          <w:sz w:val="22"/>
        </w:rPr>
        <w:t xml:space="preserve"> zaškrtnutím zaškrtávacího pole (čtverečku)</w:t>
      </w:r>
      <w:r w:rsidR="00EF4581" w:rsidRPr="00D972EA">
        <w:rPr>
          <w:rFonts w:ascii="Arial" w:hAnsi="Arial" w:cs="Arial"/>
          <w:sz w:val="22"/>
        </w:rPr>
        <w:t>.</w:t>
      </w:r>
    </w:p>
    <w:p w14:paraId="692D3119" w14:textId="105D3C82" w:rsidR="002010D9" w:rsidRPr="009D5B08" w:rsidRDefault="00CC2EB9" w:rsidP="004A1F09">
      <w:pPr>
        <w:tabs>
          <w:tab w:val="left" w:pos="1276"/>
        </w:tabs>
        <w:ind w:left="426" w:hanging="426"/>
        <w:jc w:val="both"/>
        <w:rPr>
          <w:rFonts w:ascii="Arial" w:hAnsi="Arial" w:cs="Arial"/>
          <w:sz w:val="22"/>
        </w:rPr>
      </w:pPr>
      <w:r w:rsidRPr="009D5B08">
        <w:rPr>
          <w:rFonts w:ascii="Arial" w:hAnsi="Arial" w:cs="Arial"/>
          <w:b/>
          <w:bCs/>
          <w:sz w:val="22"/>
        </w:rPr>
        <w:t>1</w:t>
      </w:r>
      <w:r w:rsidR="00670819">
        <w:rPr>
          <w:rFonts w:ascii="Arial" w:hAnsi="Arial" w:cs="Arial"/>
          <w:b/>
          <w:bCs/>
          <w:sz w:val="22"/>
        </w:rPr>
        <w:t>2</w:t>
      </w:r>
      <w:r w:rsidR="0053033B">
        <w:rPr>
          <w:rFonts w:ascii="Arial" w:hAnsi="Arial" w:cs="Arial"/>
          <w:b/>
          <w:bCs/>
          <w:sz w:val="22"/>
        </w:rPr>
        <w:tab/>
      </w:r>
      <w:r w:rsidR="0053033B" w:rsidRPr="004A1F09">
        <w:rPr>
          <w:rFonts w:ascii="Arial" w:hAnsi="Arial" w:cs="Arial"/>
          <w:sz w:val="22"/>
        </w:rPr>
        <w:t>Nepovinné</w:t>
      </w:r>
      <w:r w:rsidR="0053033B">
        <w:rPr>
          <w:rFonts w:ascii="Arial" w:hAnsi="Arial" w:cs="Arial"/>
          <w:sz w:val="22"/>
        </w:rPr>
        <w:t>,</w:t>
      </w:r>
      <w:r w:rsidR="0053033B" w:rsidRPr="00281C8E">
        <w:rPr>
          <w:rFonts w:ascii="Arial" w:hAnsi="Arial" w:cs="Arial"/>
          <w:sz w:val="22"/>
        </w:rPr>
        <w:t xml:space="preserve"> </w:t>
      </w:r>
      <w:r w:rsidR="0053033B">
        <w:rPr>
          <w:rFonts w:ascii="Arial" w:hAnsi="Arial" w:cs="Arial"/>
          <w:sz w:val="22"/>
        </w:rPr>
        <w:t xml:space="preserve">může však velmi významně pomoci s koordinací poskytování podpůrných opatření, zejména </w:t>
      </w:r>
      <w:r w:rsidR="008A1799">
        <w:rPr>
          <w:rFonts w:ascii="Arial" w:hAnsi="Arial" w:cs="Arial"/>
          <w:sz w:val="22"/>
        </w:rPr>
        <w:t xml:space="preserve">při výběru domácnosti, </w:t>
      </w:r>
      <w:r w:rsidR="002010D9">
        <w:rPr>
          <w:rFonts w:ascii="Arial" w:hAnsi="Arial" w:cs="Arial"/>
          <w:sz w:val="22"/>
        </w:rPr>
        <w:t>které bude byt vyhovovat.</w:t>
      </w:r>
      <w:r w:rsidR="002010D9" w:rsidRPr="002010D9">
        <w:rPr>
          <w:rFonts w:ascii="Arial" w:hAnsi="Arial" w:cs="Arial"/>
          <w:sz w:val="22"/>
        </w:rPr>
        <w:t xml:space="preserve"> </w:t>
      </w:r>
      <w:r w:rsidR="002010D9" w:rsidRPr="009D5B08">
        <w:rPr>
          <w:rFonts w:ascii="Arial" w:hAnsi="Arial" w:cs="Arial"/>
          <w:sz w:val="22"/>
        </w:rPr>
        <w:t>Vyb</w:t>
      </w:r>
      <w:r w:rsidR="002010D9">
        <w:rPr>
          <w:rFonts w:ascii="Arial" w:hAnsi="Arial" w:cs="Arial"/>
          <w:sz w:val="22"/>
        </w:rPr>
        <w:t>ír</w:t>
      </w:r>
      <w:r w:rsidR="002010D9" w:rsidRPr="009D5B08">
        <w:rPr>
          <w:rFonts w:ascii="Arial" w:hAnsi="Arial" w:cs="Arial"/>
          <w:sz w:val="22"/>
        </w:rPr>
        <w:t>e</w:t>
      </w:r>
      <w:r w:rsidR="002010D9">
        <w:rPr>
          <w:rFonts w:ascii="Arial" w:hAnsi="Arial" w:cs="Arial"/>
          <w:sz w:val="22"/>
        </w:rPr>
        <w:t>j</w:t>
      </w:r>
      <w:r w:rsidR="002010D9" w:rsidRPr="009D5B08">
        <w:rPr>
          <w:rFonts w:ascii="Arial" w:hAnsi="Arial" w:cs="Arial"/>
          <w:sz w:val="22"/>
        </w:rPr>
        <w:t>te z</w:t>
      </w:r>
      <w:r w:rsidR="002010D9">
        <w:rPr>
          <w:rFonts w:ascii="Arial" w:hAnsi="Arial" w:cs="Arial"/>
          <w:sz w:val="22"/>
        </w:rPr>
        <w:t xml:space="preserve"> </w:t>
      </w:r>
      <w:r w:rsidR="002010D9" w:rsidRPr="009D5B08">
        <w:rPr>
          <w:rFonts w:ascii="Arial" w:hAnsi="Arial" w:cs="Arial"/>
          <w:sz w:val="22"/>
        </w:rPr>
        <w:t>možností</w:t>
      </w:r>
      <w:r w:rsidR="002010D9">
        <w:rPr>
          <w:rFonts w:ascii="Arial" w:hAnsi="Arial" w:cs="Arial"/>
          <w:sz w:val="22"/>
        </w:rPr>
        <w:t xml:space="preserve"> zaškrtnutím zaškrtávacího pole (čtverečku)</w:t>
      </w:r>
      <w:r w:rsidR="002010D9" w:rsidRPr="00D972EA">
        <w:rPr>
          <w:rFonts w:ascii="Arial" w:hAnsi="Arial" w:cs="Arial"/>
          <w:sz w:val="22"/>
        </w:rPr>
        <w:t>.</w:t>
      </w:r>
      <w:r w:rsidR="002010D9" w:rsidRPr="00705914">
        <w:rPr>
          <w:rFonts w:ascii="Arial" w:hAnsi="Arial" w:cs="Arial"/>
          <w:sz w:val="22"/>
        </w:rPr>
        <w:t xml:space="preserve"> </w:t>
      </w:r>
      <w:r w:rsidR="002010D9" w:rsidRPr="009D5B08">
        <w:rPr>
          <w:rFonts w:ascii="Arial" w:hAnsi="Arial" w:cs="Arial"/>
          <w:sz w:val="22"/>
        </w:rPr>
        <w:t xml:space="preserve">Pokud </w:t>
      </w:r>
      <w:r w:rsidR="002010D9">
        <w:rPr>
          <w:rFonts w:ascii="Arial" w:hAnsi="Arial" w:cs="Arial"/>
          <w:sz w:val="22"/>
        </w:rPr>
        <w:t>je byt vybaven nábytkem, uveďte kterým</w:t>
      </w:r>
      <w:r w:rsidR="002010D9" w:rsidRPr="009D5B08">
        <w:rPr>
          <w:rFonts w:ascii="Arial" w:hAnsi="Arial" w:cs="Arial"/>
          <w:sz w:val="22"/>
        </w:rPr>
        <w:t>.</w:t>
      </w:r>
    </w:p>
    <w:p w14:paraId="5E493BCC" w14:textId="1A72CC0C" w:rsidR="00D759A6" w:rsidRPr="008B36CA" w:rsidRDefault="009E60FF" w:rsidP="004B19CE">
      <w:pPr>
        <w:ind w:left="426" w:hanging="426"/>
        <w:jc w:val="both"/>
        <w:rPr>
          <w:rFonts w:ascii="Arial" w:hAnsi="Arial" w:cs="Arial"/>
          <w:sz w:val="22"/>
        </w:rPr>
      </w:pPr>
      <w:r>
        <w:rPr>
          <w:rFonts w:ascii="Arial" w:hAnsi="Arial" w:cs="Arial"/>
          <w:b/>
          <w:bCs/>
          <w:sz w:val="22"/>
        </w:rPr>
        <w:t>13</w:t>
      </w:r>
      <w:r>
        <w:rPr>
          <w:rFonts w:ascii="Arial" w:hAnsi="Arial" w:cs="Arial"/>
          <w:b/>
          <w:bCs/>
          <w:sz w:val="22"/>
        </w:rPr>
        <w:tab/>
      </w:r>
      <w:r w:rsidRPr="00DE69F1">
        <w:rPr>
          <w:rFonts w:ascii="Arial" w:hAnsi="Arial" w:cs="Arial"/>
          <w:sz w:val="22"/>
        </w:rPr>
        <w:t>Nepovinné</w:t>
      </w:r>
      <w:r>
        <w:rPr>
          <w:rFonts w:ascii="Arial" w:hAnsi="Arial" w:cs="Arial"/>
          <w:sz w:val="22"/>
        </w:rPr>
        <w:t>,</w:t>
      </w:r>
      <w:r w:rsidRPr="00281C8E">
        <w:rPr>
          <w:rFonts w:ascii="Arial" w:hAnsi="Arial" w:cs="Arial"/>
          <w:sz w:val="22"/>
        </w:rPr>
        <w:t xml:space="preserve"> </w:t>
      </w:r>
      <w:r>
        <w:rPr>
          <w:rFonts w:ascii="Arial" w:hAnsi="Arial" w:cs="Arial"/>
          <w:sz w:val="22"/>
        </w:rPr>
        <w:t>může však velmi významně pomoci s koordinací poskytování podpůrných opatření</w:t>
      </w:r>
      <w:r>
        <w:rPr>
          <w:rFonts w:ascii="Arial" w:hAnsi="Arial" w:cs="Arial"/>
          <w:b/>
          <w:bCs/>
          <w:sz w:val="22"/>
        </w:rPr>
        <w:t xml:space="preserve">. </w:t>
      </w:r>
      <w:r w:rsidR="0089208C" w:rsidRPr="008B36CA">
        <w:rPr>
          <w:rFonts w:ascii="Arial" w:hAnsi="Arial" w:cs="Arial"/>
          <w:sz w:val="22"/>
        </w:rPr>
        <w:t>Uveďte</w:t>
      </w:r>
      <w:r w:rsidR="003C3479">
        <w:rPr>
          <w:rFonts w:ascii="Arial" w:hAnsi="Arial" w:cs="Arial"/>
          <w:sz w:val="22"/>
        </w:rPr>
        <w:t xml:space="preserve"> požadovanou výši </w:t>
      </w:r>
      <w:r w:rsidR="003C3479" w:rsidRPr="00D579A1">
        <w:rPr>
          <w:rFonts w:ascii="Arial" w:hAnsi="Arial" w:cs="Arial"/>
          <w:sz w:val="22"/>
        </w:rPr>
        <w:t xml:space="preserve">nájemného nebo podnájemného, které má </w:t>
      </w:r>
      <w:r w:rsidR="005F6C7A" w:rsidRPr="00D579A1">
        <w:rPr>
          <w:rFonts w:ascii="Arial" w:hAnsi="Arial" w:cs="Arial"/>
          <w:sz w:val="22"/>
        </w:rPr>
        <w:t>platit podporovaná osoba,</w:t>
      </w:r>
      <w:r w:rsidR="0089208C" w:rsidRPr="008B36CA">
        <w:rPr>
          <w:rFonts w:ascii="Arial" w:hAnsi="Arial" w:cs="Arial"/>
          <w:sz w:val="22"/>
        </w:rPr>
        <w:t xml:space="preserve"> v Kč </w:t>
      </w:r>
      <w:r w:rsidR="005F6C7A" w:rsidRPr="00D579A1">
        <w:rPr>
          <w:rFonts w:ascii="Arial" w:hAnsi="Arial" w:cs="Arial"/>
          <w:sz w:val="22"/>
        </w:rPr>
        <w:t>za měsíc v</w:t>
      </w:r>
      <w:r w:rsidR="00D974A4">
        <w:rPr>
          <w:rFonts w:ascii="Arial" w:hAnsi="Arial" w:cs="Arial"/>
          <w:sz w:val="22"/>
        </w:rPr>
        <w:t xml:space="preserve"> </w:t>
      </w:r>
      <w:r w:rsidR="005F6C7A" w:rsidRPr="00D579A1">
        <w:rPr>
          <w:rFonts w:ascii="Arial" w:hAnsi="Arial" w:cs="Arial"/>
          <w:sz w:val="22"/>
        </w:rPr>
        <w:t>přepočtu na</w:t>
      </w:r>
      <w:r w:rsidR="0089208C" w:rsidRPr="008B36CA">
        <w:rPr>
          <w:rFonts w:ascii="Arial" w:hAnsi="Arial" w:cs="Arial"/>
          <w:sz w:val="22"/>
        </w:rPr>
        <w:t xml:space="preserve"> 1 m² </w:t>
      </w:r>
      <w:r w:rsidR="00AB7AAA" w:rsidRPr="00D579A1">
        <w:rPr>
          <w:rFonts w:ascii="Arial" w:hAnsi="Arial" w:cs="Arial"/>
          <w:sz w:val="22"/>
        </w:rPr>
        <w:t>podlahové</w:t>
      </w:r>
      <w:r w:rsidR="0089208C" w:rsidRPr="008B36CA">
        <w:rPr>
          <w:rFonts w:ascii="Arial" w:hAnsi="Arial" w:cs="Arial"/>
          <w:sz w:val="22"/>
        </w:rPr>
        <w:t xml:space="preserve"> plochy bytu.</w:t>
      </w:r>
    </w:p>
    <w:p w14:paraId="1B7DFD7C" w14:textId="3648FC22" w:rsidR="00147685" w:rsidRPr="008B36CA" w:rsidRDefault="00E326D1" w:rsidP="001717AB">
      <w:pPr>
        <w:ind w:left="426" w:hanging="426"/>
        <w:jc w:val="both"/>
        <w:rPr>
          <w:rFonts w:ascii="Arial" w:hAnsi="Arial" w:cs="Arial"/>
          <w:sz w:val="22"/>
        </w:rPr>
      </w:pPr>
      <w:r w:rsidRPr="00D579A1">
        <w:rPr>
          <w:rFonts w:ascii="Arial" w:hAnsi="Arial" w:cs="Arial"/>
          <w:b/>
          <w:bCs/>
          <w:sz w:val="22"/>
        </w:rPr>
        <w:t>14</w:t>
      </w:r>
      <w:r w:rsidRPr="00D579A1">
        <w:rPr>
          <w:rFonts w:ascii="Arial" w:hAnsi="Arial" w:cs="Arial"/>
          <w:b/>
          <w:bCs/>
          <w:sz w:val="22"/>
        </w:rPr>
        <w:tab/>
      </w:r>
      <w:r w:rsidR="00050493" w:rsidRPr="008B36CA">
        <w:rPr>
          <w:rFonts w:ascii="Arial" w:hAnsi="Arial" w:cs="Arial"/>
          <w:sz w:val="22"/>
        </w:rPr>
        <w:t>Vyberte ze seznamu přílohy, které přikládáte k</w:t>
      </w:r>
      <w:r w:rsidR="001717AB" w:rsidRPr="00D579A1">
        <w:rPr>
          <w:rFonts w:ascii="Arial" w:hAnsi="Arial" w:cs="Arial"/>
          <w:sz w:val="22"/>
        </w:rPr>
        <w:t xml:space="preserve"> </w:t>
      </w:r>
      <w:r w:rsidR="00050493" w:rsidRPr="008B36CA">
        <w:rPr>
          <w:rFonts w:ascii="Arial" w:hAnsi="Arial" w:cs="Arial"/>
          <w:sz w:val="22"/>
        </w:rPr>
        <w:t>žádosti</w:t>
      </w:r>
      <w:r w:rsidR="001717AB" w:rsidRPr="00D579A1">
        <w:rPr>
          <w:rFonts w:ascii="Arial" w:hAnsi="Arial" w:cs="Arial"/>
          <w:sz w:val="22"/>
        </w:rPr>
        <w:t>, a to zaškrtnutím zaškrtávacího pole (čtverečku).</w:t>
      </w:r>
    </w:p>
    <w:p w14:paraId="76F3CDAD" w14:textId="1E6BA203" w:rsidR="00754414" w:rsidRDefault="00260779">
      <w:pPr>
        <w:tabs>
          <w:tab w:val="left" w:pos="6096"/>
        </w:tabs>
        <w:ind w:left="851" w:hanging="851"/>
        <w:jc w:val="both"/>
        <w:rPr>
          <w:rFonts w:ascii="Arial" w:hAnsi="Arial" w:cs="Arial"/>
          <w:sz w:val="22"/>
        </w:rPr>
      </w:pPr>
      <w:r w:rsidRPr="008B36CA">
        <w:rPr>
          <w:rFonts w:ascii="Arial" w:hAnsi="Arial" w:cs="Arial"/>
          <w:b/>
          <w:bCs/>
          <w:sz w:val="22"/>
        </w:rPr>
        <w:t>ad fotodokumentace všech místností a vchodu do domu</w:t>
      </w:r>
      <w:r w:rsidRPr="008B36CA">
        <w:rPr>
          <w:rFonts w:ascii="Arial" w:hAnsi="Arial" w:cs="Arial"/>
          <w:sz w:val="22"/>
        </w:rPr>
        <w:tab/>
      </w:r>
      <w:r w:rsidR="00053AFC" w:rsidRPr="008B36CA">
        <w:rPr>
          <w:rFonts w:ascii="Arial" w:hAnsi="Arial" w:cs="Arial"/>
          <w:sz w:val="22"/>
        </w:rPr>
        <w:t>Fotodokumentace by měla v</w:t>
      </w:r>
      <w:r w:rsidR="0030439C" w:rsidRPr="008B36CA">
        <w:rPr>
          <w:rFonts w:ascii="Arial" w:hAnsi="Arial" w:cs="Arial"/>
          <w:sz w:val="22"/>
        </w:rPr>
        <w:t xml:space="preserve"> </w:t>
      </w:r>
      <w:r w:rsidR="00053AFC" w:rsidRPr="008B36CA">
        <w:rPr>
          <w:rFonts w:ascii="Arial" w:hAnsi="Arial" w:cs="Arial"/>
          <w:sz w:val="22"/>
        </w:rPr>
        <w:t xml:space="preserve">co </w:t>
      </w:r>
      <w:r w:rsidR="0030439C" w:rsidRPr="008B36CA">
        <w:rPr>
          <w:rFonts w:ascii="Arial" w:hAnsi="Arial" w:cs="Arial"/>
          <w:sz w:val="22"/>
        </w:rPr>
        <w:t xml:space="preserve">možná největším rozsahu prokazovat </w:t>
      </w:r>
      <w:r w:rsidR="00297EC1" w:rsidRPr="008B36CA">
        <w:rPr>
          <w:rFonts w:ascii="Arial" w:hAnsi="Arial" w:cs="Arial"/>
          <w:sz w:val="22"/>
        </w:rPr>
        <w:t xml:space="preserve">splnění základních funkčních </w:t>
      </w:r>
      <w:r w:rsidR="0042206F" w:rsidRPr="008B36CA">
        <w:rPr>
          <w:rFonts w:ascii="Arial" w:hAnsi="Arial" w:cs="Arial"/>
          <w:sz w:val="22"/>
        </w:rPr>
        <w:t>standardů bytu podle přílohy č. 1 k</w:t>
      </w:r>
      <w:r w:rsidR="001B3EA8" w:rsidRPr="008B36CA">
        <w:rPr>
          <w:rFonts w:ascii="Arial" w:hAnsi="Arial" w:cs="Arial"/>
          <w:sz w:val="22"/>
        </w:rPr>
        <w:t xml:space="preserve"> </w:t>
      </w:r>
      <w:r w:rsidR="0042206F" w:rsidRPr="008B36CA">
        <w:rPr>
          <w:rFonts w:ascii="Arial" w:hAnsi="Arial" w:cs="Arial"/>
          <w:sz w:val="22"/>
        </w:rPr>
        <w:t>zákonu o podpoře bydlení.</w:t>
      </w:r>
      <w:r w:rsidR="00DC3249">
        <w:rPr>
          <w:rFonts w:ascii="Arial" w:hAnsi="Arial" w:cs="Arial"/>
          <w:sz w:val="22"/>
        </w:rPr>
        <w:t xml:space="preserve"> </w:t>
      </w:r>
    </w:p>
    <w:p w14:paraId="07009C56" w14:textId="0CEA67D0" w:rsidR="004F5032" w:rsidRDefault="00754414">
      <w:pPr>
        <w:tabs>
          <w:tab w:val="left" w:pos="6096"/>
        </w:tabs>
        <w:ind w:left="851" w:hanging="851"/>
        <w:jc w:val="both"/>
        <w:rPr>
          <w:rFonts w:ascii="Arial" w:hAnsi="Arial" w:cs="Arial"/>
          <w:sz w:val="22"/>
        </w:rPr>
      </w:pPr>
      <w:r>
        <w:rPr>
          <w:rFonts w:ascii="Arial" w:hAnsi="Arial" w:cs="Arial"/>
          <w:b/>
          <w:bCs/>
          <w:sz w:val="22"/>
        </w:rPr>
        <w:tab/>
      </w:r>
      <w:r>
        <w:rPr>
          <w:rFonts w:ascii="Arial" w:hAnsi="Arial" w:cs="Arial"/>
          <w:sz w:val="22"/>
        </w:rPr>
        <w:t xml:space="preserve">Za účelem řádného posouzení žádosti o zápis bytu do evidence je žadatel povinen přiložit fotodokumentaci </w:t>
      </w:r>
      <w:r w:rsidR="002E6B77">
        <w:rPr>
          <w:rFonts w:ascii="Arial" w:hAnsi="Arial" w:cs="Arial"/>
          <w:sz w:val="22"/>
        </w:rPr>
        <w:t>níže uvedených</w:t>
      </w:r>
      <w:r w:rsidR="00F0708F">
        <w:rPr>
          <w:rFonts w:ascii="Arial" w:hAnsi="Arial" w:cs="Arial"/>
          <w:sz w:val="22"/>
        </w:rPr>
        <w:t xml:space="preserve"> </w:t>
      </w:r>
      <w:r>
        <w:rPr>
          <w:rFonts w:ascii="Arial" w:hAnsi="Arial" w:cs="Arial"/>
          <w:sz w:val="22"/>
        </w:rPr>
        <w:t>částí bytu a společných prostor budovy. Fotodokumentace musí být aktuální, dostatečně zřetelná a musí umožňovat jednoznačnou identifikaci zachycených prostor</w:t>
      </w:r>
      <w:r w:rsidR="005D0F84">
        <w:rPr>
          <w:rFonts w:ascii="Arial" w:hAnsi="Arial" w:cs="Arial"/>
          <w:sz w:val="22"/>
        </w:rPr>
        <w:t xml:space="preserve"> (např. pomocí názvu elektronického souboru nebo </w:t>
      </w:r>
      <w:r w:rsidR="005D41B7">
        <w:rPr>
          <w:rFonts w:ascii="Arial" w:hAnsi="Arial" w:cs="Arial"/>
          <w:sz w:val="22"/>
        </w:rPr>
        <w:t>pomocí</w:t>
      </w:r>
      <w:r w:rsidR="005D0F84">
        <w:rPr>
          <w:rFonts w:ascii="Arial" w:hAnsi="Arial" w:cs="Arial"/>
          <w:sz w:val="22"/>
        </w:rPr>
        <w:t xml:space="preserve"> popisku)</w:t>
      </w:r>
      <w:r w:rsidR="00A459FD">
        <w:rPr>
          <w:rFonts w:ascii="Arial" w:hAnsi="Arial" w:cs="Arial"/>
          <w:sz w:val="22"/>
        </w:rPr>
        <w:t>.</w:t>
      </w:r>
      <w:r w:rsidR="00914B19">
        <w:rPr>
          <w:rFonts w:ascii="Arial" w:hAnsi="Arial" w:cs="Arial"/>
          <w:sz w:val="22"/>
        </w:rPr>
        <w:t xml:space="preserve"> </w:t>
      </w:r>
      <w:r>
        <w:rPr>
          <w:rFonts w:ascii="Arial" w:hAnsi="Arial" w:cs="Arial"/>
          <w:sz w:val="22"/>
        </w:rPr>
        <w:t>Ke každé požadované části se přikládá nejméně jedna fotografie.</w:t>
      </w:r>
    </w:p>
    <w:p w14:paraId="3D7A3754" w14:textId="179D4ED6" w:rsidR="004F5032" w:rsidRDefault="00567F77">
      <w:pPr>
        <w:tabs>
          <w:tab w:val="left" w:pos="6096"/>
        </w:tabs>
        <w:ind w:left="851"/>
        <w:jc w:val="both"/>
        <w:rPr>
          <w:rFonts w:ascii="Arial" w:hAnsi="Arial" w:cs="Arial"/>
          <w:sz w:val="22"/>
        </w:rPr>
      </w:pPr>
      <w:r>
        <w:rPr>
          <w:rFonts w:ascii="Arial" w:hAnsi="Arial" w:cs="Arial"/>
          <w:sz w:val="22"/>
        </w:rPr>
        <w:t xml:space="preserve">Fotodokumentace se dokládá </w:t>
      </w:r>
      <w:r w:rsidR="00276F65">
        <w:rPr>
          <w:rFonts w:ascii="Arial" w:hAnsi="Arial" w:cs="Arial"/>
          <w:sz w:val="22"/>
        </w:rPr>
        <w:t>zejména</w:t>
      </w:r>
      <w:r w:rsidR="00986B75">
        <w:rPr>
          <w:rFonts w:ascii="Arial" w:hAnsi="Arial" w:cs="Arial"/>
          <w:sz w:val="22"/>
        </w:rPr>
        <w:t xml:space="preserve"> </w:t>
      </w:r>
      <w:r>
        <w:rPr>
          <w:rFonts w:ascii="Arial" w:hAnsi="Arial" w:cs="Arial"/>
          <w:sz w:val="22"/>
        </w:rPr>
        <w:t>k těmto částem budovy a bytu</w:t>
      </w:r>
      <w:r w:rsidR="00DC2781">
        <w:rPr>
          <w:rFonts w:ascii="Arial" w:hAnsi="Arial" w:cs="Arial"/>
          <w:sz w:val="22"/>
        </w:rPr>
        <w:t xml:space="preserve"> </w:t>
      </w:r>
      <w:r>
        <w:rPr>
          <w:rFonts w:ascii="Arial" w:hAnsi="Arial" w:cs="Arial"/>
          <w:sz w:val="22"/>
        </w:rPr>
        <w:t>pokud je budova nebo byt mají:</w:t>
      </w:r>
    </w:p>
    <w:p w14:paraId="14A9722D" w14:textId="637F6603" w:rsidR="004F5032" w:rsidRDefault="00567F77">
      <w:pPr>
        <w:numPr>
          <w:ilvl w:val="0"/>
          <w:numId w:val="8"/>
        </w:numPr>
        <w:tabs>
          <w:tab w:val="clear" w:pos="720"/>
          <w:tab w:val="num" w:pos="1571"/>
          <w:tab w:val="left" w:pos="6096"/>
        </w:tabs>
        <w:ind w:left="1571"/>
        <w:jc w:val="both"/>
        <w:rPr>
          <w:rFonts w:ascii="Arial" w:hAnsi="Arial" w:cs="Arial"/>
          <w:sz w:val="22"/>
        </w:rPr>
      </w:pPr>
      <w:r>
        <w:rPr>
          <w:rFonts w:ascii="Arial" w:hAnsi="Arial" w:cs="Arial"/>
          <w:sz w:val="22"/>
        </w:rPr>
        <w:t>Hlavní vstup do budovy (včetně celkového pohledu na vstup).</w:t>
      </w:r>
    </w:p>
    <w:p w14:paraId="438DE7F6" w14:textId="77777777" w:rsidR="004F5032" w:rsidRDefault="00567F77">
      <w:pPr>
        <w:numPr>
          <w:ilvl w:val="0"/>
          <w:numId w:val="8"/>
        </w:numPr>
        <w:tabs>
          <w:tab w:val="clear" w:pos="720"/>
          <w:tab w:val="num" w:pos="1571"/>
          <w:tab w:val="left" w:pos="6096"/>
        </w:tabs>
        <w:ind w:left="1571"/>
        <w:jc w:val="both"/>
        <w:rPr>
          <w:rFonts w:ascii="Arial" w:hAnsi="Arial" w:cs="Arial"/>
          <w:sz w:val="22"/>
        </w:rPr>
      </w:pPr>
      <w:r>
        <w:rPr>
          <w:rFonts w:ascii="Arial" w:hAnsi="Arial" w:cs="Arial"/>
          <w:sz w:val="22"/>
        </w:rPr>
        <w:t>Zádveří budovy bezprostředně navazující na hlavní vstup.</w:t>
      </w:r>
    </w:p>
    <w:p w14:paraId="005EFE46" w14:textId="7E4D2B57" w:rsidR="00CB384C" w:rsidRDefault="00567F77">
      <w:pPr>
        <w:numPr>
          <w:ilvl w:val="0"/>
          <w:numId w:val="8"/>
        </w:numPr>
        <w:tabs>
          <w:tab w:val="clear" w:pos="720"/>
          <w:tab w:val="num" w:pos="1571"/>
          <w:tab w:val="left" w:pos="6096"/>
        </w:tabs>
        <w:ind w:left="1571"/>
        <w:jc w:val="both"/>
        <w:rPr>
          <w:rFonts w:ascii="Arial" w:hAnsi="Arial" w:cs="Arial"/>
          <w:sz w:val="22"/>
        </w:rPr>
      </w:pPr>
      <w:r>
        <w:rPr>
          <w:rFonts w:ascii="Arial" w:hAnsi="Arial" w:cs="Arial"/>
          <w:sz w:val="22"/>
        </w:rPr>
        <w:t>Výtah, je-li v budově instalován, včetně přístupové trasy od vstupních dveří.</w:t>
      </w:r>
      <w:r w:rsidR="009132AE">
        <w:rPr>
          <w:rFonts w:ascii="Arial" w:hAnsi="Arial" w:cs="Arial"/>
          <w:sz w:val="22"/>
        </w:rPr>
        <w:t xml:space="preserve"> (</w:t>
      </w:r>
      <w:r>
        <w:rPr>
          <w:rFonts w:ascii="Arial" w:hAnsi="Arial" w:cs="Arial"/>
          <w:sz w:val="22"/>
        </w:rPr>
        <w:t>Pokud výtah v budově není zřízen, žadatel doloží fotografii schodiště a přístupové trasy k bytové jednotce.</w:t>
      </w:r>
    </w:p>
    <w:p w14:paraId="24E31F92" w14:textId="77777777" w:rsidR="004F5032" w:rsidRDefault="00567F77">
      <w:pPr>
        <w:numPr>
          <w:ilvl w:val="0"/>
          <w:numId w:val="8"/>
        </w:numPr>
        <w:tabs>
          <w:tab w:val="clear" w:pos="720"/>
          <w:tab w:val="num" w:pos="1571"/>
          <w:tab w:val="left" w:pos="6096"/>
        </w:tabs>
        <w:ind w:left="1571"/>
        <w:jc w:val="both"/>
        <w:rPr>
          <w:rFonts w:ascii="Arial" w:hAnsi="Arial" w:cs="Arial"/>
          <w:sz w:val="22"/>
        </w:rPr>
      </w:pPr>
      <w:r>
        <w:rPr>
          <w:rFonts w:ascii="Arial" w:hAnsi="Arial" w:cs="Arial"/>
          <w:sz w:val="22"/>
        </w:rPr>
        <w:t>Společná chodba v podlaží, v němž se byt nachází.</w:t>
      </w:r>
    </w:p>
    <w:p w14:paraId="383EF4BD" w14:textId="77777777" w:rsidR="004F5032" w:rsidRDefault="00567F77">
      <w:pPr>
        <w:numPr>
          <w:ilvl w:val="0"/>
          <w:numId w:val="8"/>
        </w:numPr>
        <w:tabs>
          <w:tab w:val="clear" w:pos="720"/>
          <w:tab w:val="num" w:pos="1571"/>
          <w:tab w:val="left" w:pos="6096"/>
        </w:tabs>
        <w:ind w:left="1571"/>
        <w:jc w:val="both"/>
        <w:rPr>
          <w:rFonts w:ascii="Arial" w:hAnsi="Arial" w:cs="Arial"/>
          <w:sz w:val="22"/>
        </w:rPr>
      </w:pPr>
      <w:r>
        <w:rPr>
          <w:rFonts w:ascii="Arial" w:hAnsi="Arial" w:cs="Arial"/>
          <w:sz w:val="22"/>
        </w:rPr>
        <w:t>Vstupní dveře bytu – fotografie s otevřenými vstupními dveřmi.</w:t>
      </w:r>
    </w:p>
    <w:p w14:paraId="623FC230" w14:textId="7EA79B9C" w:rsidR="00CD43AE" w:rsidRDefault="00775933">
      <w:pPr>
        <w:numPr>
          <w:ilvl w:val="0"/>
          <w:numId w:val="8"/>
        </w:numPr>
        <w:tabs>
          <w:tab w:val="clear" w:pos="720"/>
          <w:tab w:val="num" w:pos="1571"/>
          <w:tab w:val="left" w:pos="6096"/>
        </w:tabs>
        <w:ind w:left="1571"/>
        <w:jc w:val="both"/>
        <w:rPr>
          <w:rFonts w:ascii="Arial" w:hAnsi="Arial" w:cs="Arial"/>
          <w:sz w:val="22"/>
        </w:rPr>
      </w:pPr>
      <w:r>
        <w:rPr>
          <w:rFonts w:ascii="Arial" w:hAnsi="Arial" w:cs="Arial"/>
          <w:sz w:val="22"/>
        </w:rPr>
        <w:t>Předsíň (vnitřní chodba bytu), pokud je součástí dispozičního řešení.</w:t>
      </w:r>
    </w:p>
    <w:p w14:paraId="7CF9F125" w14:textId="77777777" w:rsidR="00CD43AE" w:rsidRDefault="00CD43AE">
      <w:pPr>
        <w:spacing w:after="0" w:line="240" w:lineRule="auto"/>
        <w:rPr>
          <w:rFonts w:ascii="Arial" w:hAnsi="Arial" w:cs="Arial"/>
          <w:sz w:val="22"/>
        </w:rPr>
      </w:pPr>
      <w:r>
        <w:rPr>
          <w:rFonts w:ascii="Arial" w:hAnsi="Arial" w:cs="Arial"/>
          <w:sz w:val="22"/>
        </w:rPr>
        <w:br w:type="page"/>
      </w:r>
    </w:p>
    <w:p w14:paraId="0B80459A" w14:textId="77777777" w:rsidR="004F5032" w:rsidRDefault="004F5032">
      <w:pPr>
        <w:tabs>
          <w:tab w:val="left" w:pos="6096"/>
        </w:tabs>
        <w:spacing w:after="120"/>
        <w:jc w:val="both"/>
        <w:rPr>
          <w:rFonts w:ascii="Arial" w:hAnsi="Arial" w:cs="Arial"/>
          <w:sz w:val="22"/>
        </w:rPr>
      </w:pPr>
    </w:p>
    <w:p w14:paraId="430988E0" w14:textId="77777777" w:rsidR="004F5032" w:rsidRDefault="00567F77">
      <w:pPr>
        <w:numPr>
          <w:ilvl w:val="0"/>
          <w:numId w:val="8"/>
        </w:numPr>
        <w:tabs>
          <w:tab w:val="clear" w:pos="720"/>
          <w:tab w:val="num" w:pos="1571"/>
          <w:tab w:val="left" w:pos="6096"/>
        </w:tabs>
        <w:ind w:left="1571"/>
        <w:jc w:val="both"/>
        <w:rPr>
          <w:rFonts w:ascii="Arial" w:hAnsi="Arial" w:cs="Arial"/>
          <w:sz w:val="22"/>
        </w:rPr>
      </w:pPr>
      <w:r>
        <w:rPr>
          <w:rFonts w:ascii="Arial" w:hAnsi="Arial" w:cs="Arial"/>
          <w:sz w:val="22"/>
        </w:rPr>
        <w:t>Koupelna.</w:t>
      </w:r>
    </w:p>
    <w:p w14:paraId="7FE0775E" w14:textId="1D424D08" w:rsidR="004F5032" w:rsidRDefault="00567F77">
      <w:pPr>
        <w:numPr>
          <w:ilvl w:val="0"/>
          <w:numId w:val="8"/>
        </w:numPr>
        <w:tabs>
          <w:tab w:val="clear" w:pos="720"/>
          <w:tab w:val="num" w:pos="1571"/>
          <w:tab w:val="left" w:pos="6096"/>
        </w:tabs>
        <w:ind w:left="1571"/>
        <w:jc w:val="both"/>
        <w:rPr>
          <w:rFonts w:ascii="Arial" w:hAnsi="Arial" w:cs="Arial"/>
          <w:sz w:val="22"/>
        </w:rPr>
      </w:pPr>
      <w:r>
        <w:rPr>
          <w:rFonts w:ascii="Arial" w:hAnsi="Arial" w:cs="Arial"/>
          <w:sz w:val="22"/>
        </w:rPr>
        <w:t xml:space="preserve">Samostatná místnost </w:t>
      </w:r>
      <w:r w:rsidR="008A30BC">
        <w:rPr>
          <w:rFonts w:ascii="Arial" w:hAnsi="Arial" w:cs="Arial"/>
          <w:sz w:val="22"/>
        </w:rPr>
        <w:t>se záchodem</w:t>
      </w:r>
      <w:r>
        <w:rPr>
          <w:rFonts w:ascii="Arial" w:hAnsi="Arial" w:cs="Arial"/>
          <w:sz w:val="22"/>
        </w:rPr>
        <w:t xml:space="preserve"> je-li zřízena.</w:t>
      </w:r>
      <w:r w:rsidR="00BD140C">
        <w:rPr>
          <w:rFonts w:ascii="Arial" w:hAnsi="Arial" w:cs="Arial"/>
          <w:sz w:val="22"/>
        </w:rPr>
        <w:t xml:space="preserve"> (</w:t>
      </w:r>
      <w:r>
        <w:rPr>
          <w:rFonts w:ascii="Arial" w:hAnsi="Arial" w:cs="Arial"/>
          <w:sz w:val="22"/>
        </w:rPr>
        <w:t xml:space="preserve">Pokud byt samostatnou místnost </w:t>
      </w:r>
      <w:r w:rsidR="00D52E1F">
        <w:rPr>
          <w:rFonts w:ascii="Arial" w:hAnsi="Arial" w:cs="Arial"/>
          <w:sz w:val="22"/>
        </w:rPr>
        <w:t>se záchodem</w:t>
      </w:r>
      <w:r>
        <w:rPr>
          <w:rFonts w:ascii="Arial" w:hAnsi="Arial" w:cs="Arial"/>
          <w:sz w:val="22"/>
        </w:rPr>
        <w:t xml:space="preserve"> neobsahuje, žadatel doloží fotografii </w:t>
      </w:r>
      <w:proofErr w:type="spellStart"/>
      <w:r w:rsidR="00D52E1F">
        <w:rPr>
          <w:rFonts w:ascii="Arial" w:hAnsi="Arial" w:cs="Arial"/>
          <w:sz w:val="22"/>
        </w:rPr>
        <w:t>záchoda</w:t>
      </w:r>
      <w:proofErr w:type="spellEnd"/>
      <w:r w:rsidR="00D52E1F">
        <w:rPr>
          <w:rFonts w:ascii="Arial" w:hAnsi="Arial" w:cs="Arial"/>
          <w:sz w:val="22"/>
        </w:rPr>
        <w:t xml:space="preserve"> </w:t>
      </w:r>
      <w:r>
        <w:rPr>
          <w:rFonts w:ascii="Arial" w:hAnsi="Arial" w:cs="Arial"/>
          <w:sz w:val="22"/>
        </w:rPr>
        <w:t>umístěného v</w:t>
      </w:r>
      <w:r w:rsidR="00D52E1F">
        <w:rPr>
          <w:rFonts w:ascii="Arial" w:hAnsi="Arial" w:cs="Arial"/>
          <w:sz w:val="22"/>
        </w:rPr>
        <w:t> </w:t>
      </w:r>
      <w:r>
        <w:rPr>
          <w:rFonts w:ascii="Arial" w:hAnsi="Arial" w:cs="Arial"/>
          <w:sz w:val="22"/>
        </w:rPr>
        <w:t>koupelně.</w:t>
      </w:r>
      <w:r w:rsidR="00BD140C">
        <w:rPr>
          <w:rFonts w:ascii="Arial" w:hAnsi="Arial" w:cs="Arial"/>
          <w:sz w:val="22"/>
        </w:rPr>
        <w:t>)</w:t>
      </w:r>
    </w:p>
    <w:p w14:paraId="615057B8" w14:textId="77777777" w:rsidR="004F5032" w:rsidRDefault="00567F77">
      <w:pPr>
        <w:numPr>
          <w:ilvl w:val="0"/>
          <w:numId w:val="8"/>
        </w:numPr>
        <w:tabs>
          <w:tab w:val="clear" w:pos="720"/>
          <w:tab w:val="num" w:pos="1571"/>
          <w:tab w:val="left" w:pos="6096"/>
        </w:tabs>
        <w:ind w:left="1571"/>
        <w:jc w:val="both"/>
        <w:rPr>
          <w:rFonts w:ascii="Arial" w:hAnsi="Arial" w:cs="Arial"/>
          <w:sz w:val="22"/>
        </w:rPr>
      </w:pPr>
      <w:r>
        <w:rPr>
          <w:rFonts w:ascii="Arial" w:hAnsi="Arial" w:cs="Arial"/>
          <w:sz w:val="22"/>
        </w:rPr>
        <w:t>Kuchyň nebo kuchyňský kout.</w:t>
      </w:r>
    </w:p>
    <w:p w14:paraId="6242105F" w14:textId="77777777" w:rsidR="004F5032" w:rsidRDefault="00567F77">
      <w:pPr>
        <w:numPr>
          <w:ilvl w:val="0"/>
          <w:numId w:val="8"/>
        </w:numPr>
        <w:tabs>
          <w:tab w:val="clear" w:pos="720"/>
          <w:tab w:val="num" w:pos="1571"/>
          <w:tab w:val="left" w:pos="6096"/>
        </w:tabs>
        <w:ind w:left="1571"/>
        <w:jc w:val="both"/>
        <w:rPr>
          <w:rFonts w:ascii="Arial" w:hAnsi="Arial" w:cs="Arial"/>
          <w:sz w:val="22"/>
        </w:rPr>
      </w:pPr>
      <w:r>
        <w:rPr>
          <w:rFonts w:ascii="Arial" w:hAnsi="Arial" w:cs="Arial"/>
          <w:sz w:val="22"/>
        </w:rPr>
        <w:t>Obývací pokoj.</w:t>
      </w:r>
    </w:p>
    <w:p w14:paraId="59D1C398" w14:textId="57E9DAC3" w:rsidR="004F5032" w:rsidRDefault="00567F77">
      <w:pPr>
        <w:numPr>
          <w:ilvl w:val="0"/>
          <w:numId w:val="8"/>
        </w:numPr>
        <w:tabs>
          <w:tab w:val="clear" w:pos="720"/>
          <w:tab w:val="num" w:pos="1571"/>
          <w:tab w:val="left" w:pos="6096"/>
        </w:tabs>
        <w:ind w:left="1571"/>
        <w:jc w:val="both"/>
        <w:rPr>
          <w:rFonts w:ascii="Arial" w:hAnsi="Arial" w:cs="Arial"/>
          <w:sz w:val="22"/>
        </w:rPr>
      </w:pPr>
      <w:r>
        <w:rPr>
          <w:rFonts w:ascii="Arial" w:hAnsi="Arial" w:cs="Arial"/>
          <w:sz w:val="22"/>
        </w:rPr>
        <w:t>Ložnice nebo jiné prostory určené k odpočinku a spaní.</w:t>
      </w:r>
      <w:r w:rsidR="00CD43AE">
        <w:rPr>
          <w:rFonts w:ascii="Arial" w:hAnsi="Arial" w:cs="Arial"/>
          <w:sz w:val="22"/>
        </w:rPr>
        <w:t xml:space="preserve"> (</w:t>
      </w:r>
      <w:r>
        <w:rPr>
          <w:rFonts w:ascii="Arial" w:hAnsi="Arial" w:cs="Arial"/>
          <w:sz w:val="22"/>
        </w:rPr>
        <w:t>V případě, že byt obsahuje více ložnic, je žadatel povinen doložit fotodokumentaci všech těchto místností.</w:t>
      </w:r>
      <w:r w:rsidR="00CD43AE">
        <w:rPr>
          <w:rFonts w:ascii="Arial" w:hAnsi="Arial" w:cs="Arial"/>
          <w:sz w:val="22"/>
        </w:rPr>
        <w:t>)</w:t>
      </w:r>
    </w:p>
    <w:p w14:paraId="5F49718A" w14:textId="30AAEEAA" w:rsidR="004F5032" w:rsidRDefault="00567F77">
      <w:pPr>
        <w:tabs>
          <w:tab w:val="left" w:pos="6096"/>
        </w:tabs>
        <w:ind w:left="851"/>
        <w:jc w:val="both"/>
        <w:rPr>
          <w:rFonts w:ascii="Arial" w:hAnsi="Arial" w:cs="Arial"/>
          <w:sz w:val="22"/>
        </w:rPr>
      </w:pPr>
      <w:r>
        <w:rPr>
          <w:rFonts w:ascii="Arial" w:hAnsi="Arial" w:cs="Arial"/>
          <w:sz w:val="22"/>
        </w:rPr>
        <w:t>Žadatel dále doloží fotodokumentaci dalších částí bytu, které jsou jeho součástí a mohou</w:t>
      </w:r>
      <w:r w:rsidR="00187EE1">
        <w:rPr>
          <w:rFonts w:ascii="Arial" w:hAnsi="Arial" w:cs="Arial"/>
          <w:sz w:val="22"/>
        </w:rPr>
        <w:t xml:space="preserve">. </w:t>
      </w:r>
      <w:r>
        <w:rPr>
          <w:rFonts w:ascii="Arial" w:hAnsi="Arial" w:cs="Arial"/>
          <w:sz w:val="22"/>
        </w:rPr>
        <w:t>být relevantní pro posouzení stavebně-technického stavu či funkčního využití bytu, zejména komory, šatny, technické místnosti, skladu či jiných obdobných prostor.</w:t>
      </w:r>
    </w:p>
    <w:p w14:paraId="40852D60" w14:textId="0E9C487A" w:rsidR="007F3FE2" w:rsidRPr="008B36CA" w:rsidRDefault="007F3FE2" w:rsidP="008B36CA">
      <w:pPr>
        <w:tabs>
          <w:tab w:val="left" w:pos="5812"/>
          <w:tab w:val="left" w:pos="6096"/>
        </w:tabs>
        <w:ind w:left="851" w:hanging="851"/>
        <w:jc w:val="both"/>
        <w:rPr>
          <w:rFonts w:ascii="Arial" w:hAnsi="Arial" w:cs="Arial"/>
          <w:sz w:val="22"/>
        </w:rPr>
      </w:pPr>
      <w:r>
        <w:rPr>
          <w:rFonts w:ascii="Arial" w:hAnsi="Arial" w:cs="Arial"/>
          <w:b/>
          <w:bCs/>
          <w:sz w:val="22"/>
        </w:rPr>
        <w:t>ad pís</w:t>
      </w:r>
      <w:r w:rsidR="00C8031A">
        <w:rPr>
          <w:rFonts w:ascii="Arial" w:hAnsi="Arial" w:cs="Arial"/>
          <w:b/>
          <w:bCs/>
          <w:sz w:val="22"/>
        </w:rPr>
        <w:t>emný souhlas vlastníka bytu se zápisem do evidence</w:t>
      </w:r>
      <w:r w:rsidR="00C8031A" w:rsidRPr="008B36CA">
        <w:rPr>
          <w:rFonts w:ascii="Arial" w:hAnsi="Arial" w:cs="Arial"/>
          <w:sz w:val="22"/>
        </w:rPr>
        <w:t xml:space="preserve"> a </w:t>
      </w:r>
      <w:r w:rsidR="00C8031A" w:rsidRPr="008B36CA">
        <w:rPr>
          <w:rFonts w:ascii="Arial" w:hAnsi="Arial" w:cs="Arial"/>
          <w:b/>
          <w:bCs/>
          <w:sz w:val="22"/>
        </w:rPr>
        <w:t xml:space="preserve">písemný </w:t>
      </w:r>
      <w:r w:rsidR="00C8031A">
        <w:rPr>
          <w:rFonts w:ascii="Arial" w:hAnsi="Arial" w:cs="Arial"/>
          <w:b/>
          <w:bCs/>
          <w:sz w:val="22"/>
        </w:rPr>
        <w:t xml:space="preserve">souhlas nájemce bytu </w:t>
      </w:r>
      <w:r w:rsidR="00001595">
        <w:rPr>
          <w:rFonts w:ascii="Arial" w:hAnsi="Arial" w:cs="Arial"/>
          <w:b/>
          <w:bCs/>
          <w:sz w:val="22"/>
        </w:rPr>
        <w:t>se zápisem do evidence (u družstevního bytu)</w:t>
      </w:r>
      <w:r w:rsidR="00001595">
        <w:rPr>
          <w:rFonts w:ascii="Arial" w:hAnsi="Arial" w:cs="Arial"/>
          <w:sz w:val="22"/>
        </w:rPr>
        <w:tab/>
        <w:t xml:space="preserve">Písemné souhlasy musejí být datované </w:t>
      </w:r>
      <w:r w:rsidR="0007735D">
        <w:rPr>
          <w:rFonts w:ascii="Arial" w:hAnsi="Arial" w:cs="Arial"/>
          <w:sz w:val="22"/>
        </w:rPr>
        <w:t>a musejí být podepsány dotyčnou osobou</w:t>
      </w:r>
      <w:r w:rsidR="0071546E">
        <w:rPr>
          <w:rFonts w:ascii="Arial" w:hAnsi="Arial" w:cs="Arial"/>
          <w:sz w:val="22"/>
        </w:rPr>
        <w:t xml:space="preserve"> nebo </w:t>
      </w:r>
      <w:r w:rsidR="009511E2">
        <w:rPr>
          <w:rFonts w:ascii="Arial" w:hAnsi="Arial" w:cs="Arial"/>
          <w:sz w:val="22"/>
        </w:rPr>
        <w:t xml:space="preserve">jejím zástupcem (typicky </w:t>
      </w:r>
      <w:r w:rsidR="00C45537">
        <w:rPr>
          <w:rFonts w:ascii="Arial" w:hAnsi="Arial" w:cs="Arial"/>
          <w:sz w:val="22"/>
        </w:rPr>
        <w:t>předseda společenství vlastníků jednotek</w:t>
      </w:r>
      <w:r w:rsidR="009511E2">
        <w:rPr>
          <w:rFonts w:ascii="Arial" w:hAnsi="Arial" w:cs="Arial"/>
          <w:sz w:val="22"/>
        </w:rPr>
        <w:t>)</w:t>
      </w:r>
      <w:r w:rsidR="00B440F9">
        <w:rPr>
          <w:rFonts w:ascii="Arial" w:hAnsi="Arial" w:cs="Arial"/>
          <w:sz w:val="22"/>
        </w:rPr>
        <w:t>.</w:t>
      </w:r>
      <w:r w:rsidR="00B963FF">
        <w:rPr>
          <w:rFonts w:ascii="Arial" w:hAnsi="Arial" w:cs="Arial"/>
          <w:sz w:val="22"/>
        </w:rPr>
        <w:t xml:space="preserve"> </w:t>
      </w:r>
      <w:r w:rsidR="00093F1E">
        <w:rPr>
          <w:rFonts w:ascii="Arial" w:hAnsi="Arial" w:cs="Arial"/>
          <w:sz w:val="22"/>
        </w:rPr>
        <w:t>Jedná-li zástupce na základě plné moci, přiložte k žádosti i tuto plnou moc.</w:t>
      </w:r>
    </w:p>
    <w:p w14:paraId="0018016B" w14:textId="0F3017C5" w:rsidR="00C42FE6" w:rsidRPr="00D579A1" w:rsidRDefault="00C42FE6" w:rsidP="008B36CA">
      <w:pPr>
        <w:tabs>
          <w:tab w:val="left" w:pos="4111"/>
        </w:tabs>
        <w:ind w:left="851" w:hanging="851"/>
        <w:jc w:val="both"/>
        <w:rPr>
          <w:rFonts w:ascii="Arial" w:hAnsi="Arial" w:cs="Arial"/>
          <w:sz w:val="22"/>
        </w:rPr>
      </w:pPr>
      <w:r w:rsidRPr="008B36CA">
        <w:rPr>
          <w:rFonts w:ascii="Arial" w:hAnsi="Arial" w:cs="Arial"/>
          <w:b/>
          <w:bCs/>
          <w:sz w:val="22"/>
        </w:rPr>
        <w:t>ad pověření zaměstnance</w:t>
      </w:r>
      <w:r w:rsidRPr="00EB5661">
        <w:rPr>
          <w:rFonts w:ascii="Arial" w:hAnsi="Arial" w:cs="Arial"/>
          <w:sz w:val="22"/>
        </w:rPr>
        <w:t xml:space="preserve"> a </w:t>
      </w:r>
      <w:r w:rsidRPr="008B36CA">
        <w:rPr>
          <w:rFonts w:ascii="Arial" w:hAnsi="Arial" w:cs="Arial"/>
          <w:b/>
          <w:bCs/>
          <w:sz w:val="22"/>
        </w:rPr>
        <w:t>plná moc</w:t>
      </w:r>
      <w:r w:rsidRPr="00D579A1">
        <w:rPr>
          <w:rFonts w:ascii="Arial" w:hAnsi="Arial" w:cs="Arial"/>
          <w:sz w:val="22"/>
        </w:rPr>
        <w:tab/>
        <w:t xml:space="preserve">Tyto písemnosti musejí obsahovat jednoznačnou identifikaci zastupované osoby (tj. zaměstnavatele v případě pověření zaměstnance, zmocnitele v případě plné moci) a jednoznačnou identifikaci zastupující osoby </w:t>
      </w:r>
      <w:r w:rsidRPr="00D579A1">
        <w:rPr>
          <w:rFonts w:ascii="Arial" w:hAnsi="Arial" w:cs="Arial"/>
          <w:sz w:val="22"/>
        </w:rPr>
        <w:br/>
        <w:t xml:space="preserve">(tj. zaměstnance v případě pověření zaměstnance, zmocněnce s případě plné moci) </w:t>
      </w:r>
      <w:r w:rsidRPr="00D579A1">
        <w:rPr>
          <w:rFonts w:ascii="Arial" w:hAnsi="Arial" w:cs="Arial"/>
          <w:sz w:val="22"/>
        </w:rPr>
        <w:br/>
        <w:t>a datum a podpis zastupované osoby, popř. člena jejího statutárního orgánu nebo jiné osoby, která je oprávněna za zastupovanou osobu pověřit zaměstnance nebo zmocnit jinou osobu. Rozsah pověření zaměstnance nebo zmocnění musí být jasně specifikován.</w:t>
      </w:r>
    </w:p>
    <w:p w14:paraId="4D4B59B5" w14:textId="30C29628" w:rsidR="006D577B" w:rsidRPr="00D579A1" w:rsidRDefault="00C42FE6" w:rsidP="008B36CA">
      <w:pPr>
        <w:tabs>
          <w:tab w:val="left" w:pos="6946"/>
        </w:tabs>
        <w:ind w:left="851" w:hanging="851"/>
        <w:jc w:val="both"/>
        <w:rPr>
          <w:rFonts w:ascii="Arial" w:hAnsi="Arial" w:cs="Arial"/>
          <w:sz w:val="22"/>
        </w:rPr>
      </w:pPr>
      <w:r w:rsidRPr="008B36CA">
        <w:rPr>
          <w:rFonts w:ascii="Arial" w:hAnsi="Arial" w:cs="Arial"/>
          <w:b/>
          <w:bCs/>
          <w:sz w:val="22"/>
        </w:rPr>
        <w:t>ad jiná písemnost osvědčující právní důvod zastoupení žadatele</w:t>
      </w:r>
      <w:r w:rsidRPr="00D579A1">
        <w:rPr>
          <w:rFonts w:ascii="Arial" w:hAnsi="Arial" w:cs="Arial"/>
          <w:sz w:val="22"/>
        </w:rPr>
        <w:tab/>
        <w:t>Nemusíte přikládat, pokud je právní důvod zastoupení žadatele patrný z veřejného rejstříku (typicky v případě člena statutárního orgánu) nebo jde-li o starostu, primátora nebo hejtmana územního samosprávného celku. Písemnost musí být datována. Může se jednat např. o výpis ze zahraničního rejstříku právnických osob a její úřední překlad.</w:t>
      </w:r>
    </w:p>
    <w:p w14:paraId="5D8DA3A6" w14:textId="44DCEB42" w:rsidR="008C7A0D" w:rsidRPr="00D579A1" w:rsidRDefault="00A8303A" w:rsidP="008B36CA">
      <w:pPr>
        <w:tabs>
          <w:tab w:val="left" w:pos="5954"/>
        </w:tabs>
        <w:ind w:left="851" w:hanging="851"/>
        <w:jc w:val="both"/>
        <w:rPr>
          <w:rFonts w:ascii="Arial" w:hAnsi="Arial" w:cs="Arial"/>
          <w:sz w:val="22"/>
        </w:rPr>
      </w:pPr>
      <w:r w:rsidRPr="00D579A1">
        <w:rPr>
          <w:rFonts w:ascii="Arial" w:hAnsi="Arial" w:cs="Arial"/>
          <w:b/>
          <w:bCs/>
          <w:sz w:val="22"/>
        </w:rPr>
        <w:t xml:space="preserve">ad </w:t>
      </w:r>
      <w:r w:rsidRPr="008B36CA">
        <w:rPr>
          <w:rFonts w:ascii="Arial" w:hAnsi="Arial" w:cs="Arial"/>
          <w:b/>
          <w:bCs/>
          <w:sz w:val="22"/>
        </w:rPr>
        <w:t>jiná příloha nebo jiné přílohy, uveďte níže konkrétně</w:t>
      </w:r>
      <w:r w:rsidR="006D577B" w:rsidRPr="008B36CA">
        <w:rPr>
          <w:rFonts w:ascii="Arial" w:hAnsi="Arial" w:cs="Arial"/>
          <w:b/>
          <w:bCs/>
          <w:sz w:val="22"/>
        </w:rPr>
        <w:tab/>
      </w:r>
      <w:r w:rsidR="00050493" w:rsidRPr="008B36CA">
        <w:rPr>
          <w:rFonts w:ascii="Arial" w:hAnsi="Arial" w:cs="Arial"/>
          <w:sz w:val="22"/>
        </w:rPr>
        <w:t>Pokud přikládáte jinou přílohu,</w:t>
      </w:r>
      <w:r w:rsidR="00CA3A38" w:rsidRPr="00D579A1">
        <w:rPr>
          <w:rFonts w:ascii="Arial" w:hAnsi="Arial" w:cs="Arial"/>
          <w:sz w:val="22"/>
        </w:rPr>
        <w:t xml:space="preserve"> zaškrtněte</w:t>
      </w:r>
      <w:r w:rsidR="001D5026">
        <w:rPr>
          <w:rFonts w:ascii="Arial" w:hAnsi="Arial" w:cs="Arial"/>
          <w:sz w:val="22"/>
        </w:rPr>
        <w:t xml:space="preserve"> zaškrtávací pole (čtvereček)</w:t>
      </w:r>
      <w:r w:rsidR="00050493" w:rsidRPr="008B36CA">
        <w:rPr>
          <w:rFonts w:ascii="Arial" w:hAnsi="Arial" w:cs="Arial"/>
          <w:sz w:val="22"/>
        </w:rPr>
        <w:t xml:space="preserve"> </w:t>
      </w:r>
      <w:r w:rsidR="00F17D48" w:rsidRPr="00D579A1">
        <w:rPr>
          <w:rFonts w:ascii="Arial" w:hAnsi="Arial" w:cs="Arial"/>
          <w:sz w:val="22"/>
        </w:rPr>
        <w:t>„</w:t>
      </w:r>
      <w:r w:rsidR="00050493" w:rsidRPr="008B36CA">
        <w:rPr>
          <w:rFonts w:ascii="Arial" w:hAnsi="Arial" w:cs="Arial"/>
          <w:sz w:val="22"/>
        </w:rPr>
        <w:t>jiná příloha</w:t>
      </w:r>
      <w:r w:rsidR="00276580" w:rsidRPr="00276580">
        <w:t xml:space="preserve"> </w:t>
      </w:r>
      <w:r w:rsidR="00276580" w:rsidRPr="00276580">
        <w:rPr>
          <w:rFonts w:ascii="Arial" w:hAnsi="Arial" w:cs="Arial"/>
          <w:sz w:val="22"/>
        </w:rPr>
        <w:t>nebo jiné přílohy, uveďte níže konkrétně</w:t>
      </w:r>
      <w:r w:rsidR="00F17D48" w:rsidRPr="00D579A1">
        <w:rPr>
          <w:rFonts w:ascii="Arial" w:hAnsi="Arial" w:cs="Arial"/>
          <w:sz w:val="22"/>
        </w:rPr>
        <w:t>“ v kolonce uveďte,</w:t>
      </w:r>
      <w:r w:rsidR="00050493" w:rsidRPr="008B36CA">
        <w:rPr>
          <w:rFonts w:ascii="Arial" w:hAnsi="Arial" w:cs="Arial"/>
          <w:sz w:val="22"/>
        </w:rPr>
        <w:t xml:space="preserve"> o jaký dokument</w:t>
      </w:r>
      <w:r w:rsidR="00F44602">
        <w:rPr>
          <w:rFonts w:ascii="Arial" w:hAnsi="Arial" w:cs="Arial"/>
          <w:sz w:val="22"/>
        </w:rPr>
        <w:t xml:space="preserve"> nebo jaké dokumenty</w:t>
      </w:r>
      <w:r w:rsidR="00050493" w:rsidRPr="008B36CA">
        <w:rPr>
          <w:rFonts w:ascii="Arial" w:hAnsi="Arial" w:cs="Arial"/>
          <w:sz w:val="22"/>
        </w:rPr>
        <w:t xml:space="preserve"> se jedná.</w:t>
      </w:r>
      <w:r w:rsidR="00F17D48" w:rsidRPr="00D579A1">
        <w:t xml:space="preserve"> </w:t>
      </w:r>
      <w:r w:rsidR="00F17D48" w:rsidRPr="00D579A1">
        <w:rPr>
          <w:rFonts w:ascii="Arial" w:hAnsi="Arial" w:cs="Arial"/>
          <w:sz w:val="22"/>
        </w:rPr>
        <w:t xml:space="preserve">Uvádíte-li </w:t>
      </w:r>
      <w:r w:rsidR="00F44602">
        <w:rPr>
          <w:rFonts w:ascii="Arial" w:hAnsi="Arial" w:cs="Arial"/>
          <w:sz w:val="22"/>
        </w:rPr>
        <w:br/>
      </w:r>
      <w:r w:rsidR="00F17D48" w:rsidRPr="00D579A1">
        <w:rPr>
          <w:rFonts w:ascii="Arial" w:hAnsi="Arial" w:cs="Arial"/>
          <w:sz w:val="22"/>
        </w:rPr>
        <w:t>v kolonce více než jednu přílohu, očíslujte jednotlivé přílohy.</w:t>
      </w:r>
    </w:p>
    <w:p w14:paraId="190EEDCF" w14:textId="7F698AC5" w:rsidR="000E71CA" w:rsidRPr="00D579A1" w:rsidRDefault="000E71CA" w:rsidP="001D5026">
      <w:pPr>
        <w:spacing w:before="160"/>
        <w:ind w:left="425" w:hanging="425"/>
        <w:jc w:val="both"/>
        <w:rPr>
          <w:rFonts w:ascii="Arial" w:eastAsia="Calibri" w:hAnsi="Arial" w:cs="Arial"/>
          <w:sz w:val="22"/>
        </w:rPr>
      </w:pPr>
      <w:r w:rsidRPr="00D579A1">
        <w:rPr>
          <w:rFonts w:ascii="Arial" w:eastAsia="Calibri" w:hAnsi="Arial" w:cs="Arial"/>
          <w:b/>
          <w:bCs/>
          <w:sz w:val="22"/>
        </w:rPr>
        <w:t>1</w:t>
      </w:r>
      <w:r w:rsidR="00F43298" w:rsidRPr="00D579A1">
        <w:rPr>
          <w:rFonts w:ascii="Arial" w:eastAsia="Calibri" w:hAnsi="Arial" w:cs="Arial"/>
          <w:b/>
          <w:bCs/>
          <w:sz w:val="22"/>
        </w:rPr>
        <w:t>5</w:t>
      </w:r>
      <w:r w:rsidRPr="00D579A1">
        <w:rPr>
          <w:rFonts w:ascii="Arial" w:eastAsia="Calibri" w:hAnsi="Arial" w:cs="Arial"/>
          <w:b/>
          <w:bCs/>
          <w:sz w:val="22"/>
        </w:rPr>
        <w:tab/>
      </w:r>
      <w:r w:rsidRPr="00D579A1">
        <w:rPr>
          <w:rFonts w:ascii="Arial" w:eastAsia="Calibri" w:hAnsi="Arial" w:cs="Arial"/>
          <w:sz w:val="22"/>
        </w:rPr>
        <w:t xml:space="preserve">Vyplňte, pokud o </w:t>
      </w:r>
      <w:r w:rsidR="00F43298" w:rsidRPr="00D579A1">
        <w:rPr>
          <w:rFonts w:ascii="Arial" w:eastAsia="Calibri" w:hAnsi="Arial" w:cs="Arial"/>
          <w:sz w:val="22"/>
        </w:rPr>
        <w:t>zápis bytu do evidence podpory bydlení</w:t>
      </w:r>
      <w:r w:rsidRPr="00D579A1">
        <w:rPr>
          <w:rFonts w:ascii="Arial" w:eastAsia="Calibri" w:hAnsi="Arial" w:cs="Arial"/>
          <w:sz w:val="22"/>
        </w:rPr>
        <w:t xml:space="preserve"> žádá právnická osoba, nebo pokud fyzickou osobu při</w:t>
      </w:r>
      <w:r w:rsidR="00F43298" w:rsidRPr="00D579A1">
        <w:rPr>
          <w:rFonts w:ascii="Arial" w:eastAsia="Calibri" w:hAnsi="Arial" w:cs="Arial"/>
          <w:sz w:val="22"/>
        </w:rPr>
        <w:t xml:space="preserve"> </w:t>
      </w:r>
      <w:r w:rsidRPr="00D579A1">
        <w:rPr>
          <w:rFonts w:ascii="Arial" w:eastAsia="Calibri" w:hAnsi="Arial" w:cs="Arial"/>
          <w:sz w:val="22"/>
        </w:rPr>
        <w:t>podání žádosti zastupuje jiná osoba.</w:t>
      </w:r>
      <w:r w:rsidR="004440E1" w:rsidRPr="00D579A1">
        <w:rPr>
          <w:rFonts w:ascii="Arial" w:eastAsia="Calibri" w:hAnsi="Arial" w:cs="Arial"/>
          <w:sz w:val="22"/>
        </w:rPr>
        <w:t xml:space="preserve"> Pro vyplnění údajů o této osobě použijte </w:t>
      </w:r>
      <w:r w:rsidR="00E103A6" w:rsidRPr="00D579A1">
        <w:rPr>
          <w:rFonts w:ascii="Arial" w:eastAsia="Calibri" w:hAnsi="Arial" w:cs="Arial"/>
          <w:sz w:val="22"/>
        </w:rPr>
        <w:t xml:space="preserve">obdobně </w:t>
      </w:r>
      <w:r w:rsidR="004440E1" w:rsidRPr="00D579A1">
        <w:rPr>
          <w:rFonts w:ascii="Arial" w:eastAsia="Calibri" w:hAnsi="Arial" w:cs="Arial"/>
          <w:sz w:val="22"/>
        </w:rPr>
        <w:t>pokyny k</w:t>
      </w:r>
      <w:r w:rsidR="00385ADC" w:rsidRPr="00D579A1">
        <w:rPr>
          <w:rFonts w:ascii="Arial" w:eastAsia="Calibri" w:hAnsi="Arial" w:cs="Arial"/>
          <w:sz w:val="22"/>
        </w:rPr>
        <w:t xml:space="preserve"> </w:t>
      </w:r>
      <w:r w:rsidR="004440E1" w:rsidRPr="00D579A1">
        <w:rPr>
          <w:rFonts w:ascii="Arial" w:eastAsia="Calibri" w:hAnsi="Arial" w:cs="Arial"/>
          <w:sz w:val="22"/>
        </w:rPr>
        <w:t xml:space="preserve">části </w:t>
      </w:r>
      <w:r w:rsidR="00331BEC" w:rsidRPr="00D579A1">
        <w:rPr>
          <w:rFonts w:ascii="Arial" w:eastAsia="Calibri" w:hAnsi="Arial" w:cs="Arial"/>
          <w:sz w:val="22"/>
        </w:rPr>
        <w:t>03 (Identifikace žadatele – fyzické osoby).</w:t>
      </w:r>
    </w:p>
    <w:p w14:paraId="5879F480" w14:textId="5F033551" w:rsidR="00D857B8" w:rsidRPr="00D579A1" w:rsidRDefault="00D857B8" w:rsidP="000E71CA">
      <w:pPr>
        <w:spacing w:before="160"/>
        <w:ind w:left="425" w:hanging="425"/>
        <w:jc w:val="both"/>
        <w:rPr>
          <w:rFonts w:ascii="Arial" w:eastAsia="Calibri" w:hAnsi="Arial" w:cs="Arial"/>
          <w:sz w:val="22"/>
        </w:rPr>
      </w:pPr>
      <w:r w:rsidRPr="004A1F09">
        <w:rPr>
          <w:rFonts w:ascii="Arial" w:eastAsia="Calibri" w:hAnsi="Arial" w:cs="Arial"/>
          <w:b/>
          <w:bCs/>
          <w:sz w:val="22"/>
        </w:rPr>
        <w:t>16</w:t>
      </w:r>
      <w:r w:rsidRPr="00D579A1">
        <w:rPr>
          <w:rFonts w:ascii="Arial" w:eastAsia="Calibri" w:hAnsi="Arial" w:cs="Arial"/>
          <w:sz w:val="22"/>
        </w:rPr>
        <w:tab/>
        <w:t xml:space="preserve">Vyplňte, je-li potřeba některý z údajů uvedených ve formuláři blíže specifikovat nebo doplnit, nebo pokud chcete uvést jiné skutečnosti podstatné pro řízení o </w:t>
      </w:r>
      <w:r w:rsidR="009225A7" w:rsidRPr="00D579A1">
        <w:rPr>
          <w:rFonts w:ascii="Arial" w:eastAsia="Calibri" w:hAnsi="Arial" w:cs="Arial"/>
          <w:sz w:val="22"/>
        </w:rPr>
        <w:t xml:space="preserve">žádosti o zápis bytu </w:t>
      </w:r>
      <w:r w:rsidR="004C66DB">
        <w:rPr>
          <w:rFonts w:ascii="Arial" w:eastAsia="Calibri" w:hAnsi="Arial" w:cs="Arial"/>
          <w:sz w:val="22"/>
        </w:rPr>
        <w:br/>
      </w:r>
      <w:r w:rsidR="009225A7" w:rsidRPr="00D579A1">
        <w:rPr>
          <w:rFonts w:ascii="Arial" w:eastAsia="Calibri" w:hAnsi="Arial" w:cs="Arial"/>
          <w:sz w:val="22"/>
        </w:rPr>
        <w:t>do</w:t>
      </w:r>
      <w:r w:rsidR="004C66DB">
        <w:rPr>
          <w:rFonts w:ascii="Arial" w:eastAsia="Calibri" w:hAnsi="Arial" w:cs="Arial"/>
          <w:sz w:val="22"/>
        </w:rPr>
        <w:t xml:space="preserve"> </w:t>
      </w:r>
      <w:r w:rsidR="009225A7" w:rsidRPr="00D579A1">
        <w:rPr>
          <w:rFonts w:ascii="Arial" w:eastAsia="Calibri" w:hAnsi="Arial" w:cs="Arial"/>
          <w:sz w:val="22"/>
        </w:rPr>
        <w:t>evidence podpory bydlení</w:t>
      </w:r>
      <w:r w:rsidRPr="00D579A1">
        <w:rPr>
          <w:rFonts w:ascii="Arial" w:eastAsia="Calibri" w:hAnsi="Arial" w:cs="Arial"/>
          <w:sz w:val="22"/>
        </w:rPr>
        <w:t>.</w:t>
      </w:r>
      <w:r w:rsidRPr="00D579A1">
        <w:rPr>
          <w:rFonts w:eastAsia="Calibri" w:cs="Arial"/>
          <w:sz w:val="22"/>
        </w:rPr>
        <w:t xml:space="preserve"> </w:t>
      </w:r>
      <w:r w:rsidRPr="00D579A1">
        <w:rPr>
          <w:rFonts w:ascii="Arial" w:eastAsia="Calibri" w:hAnsi="Arial" w:cs="Arial"/>
          <w:sz w:val="22"/>
        </w:rPr>
        <w:t>Doplňujete-li další údaje k jiné části formuláře, uveďte tuto skutečnost nad doplňované údaje, např. slovy „</w:t>
      </w:r>
      <w:r w:rsidRPr="004A1F09">
        <w:rPr>
          <w:rFonts w:ascii="Arial" w:eastAsia="Calibri" w:hAnsi="Arial" w:cs="Arial"/>
          <w:sz w:val="22"/>
          <w:u w:val="single"/>
        </w:rPr>
        <w:t xml:space="preserve">K části </w:t>
      </w:r>
      <w:r w:rsidR="00A317BD" w:rsidRPr="00D579A1">
        <w:rPr>
          <w:rFonts w:ascii="Arial" w:eastAsia="Calibri" w:hAnsi="Arial" w:cs="Arial"/>
          <w:sz w:val="22"/>
          <w:u w:val="single"/>
        </w:rPr>
        <w:t>12</w:t>
      </w:r>
      <w:r w:rsidRPr="00D579A1">
        <w:rPr>
          <w:rFonts w:ascii="Arial" w:eastAsia="Calibri" w:hAnsi="Arial" w:cs="Arial"/>
          <w:sz w:val="22"/>
        </w:rPr>
        <w:t>“.</w:t>
      </w:r>
    </w:p>
    <w:p w14:paraId="69EFF072" w14:textId="3BFA5C45" w:rsidR="00DC11AA" w:rsidRPr="00E477AF" w:rsidRDefault="004979BA" w:rsidP="004A1F09">
      <w:pPr>
        <w:ind w:left="426" w:hanging="426"/>
        <w:rPr>
          <w:rFonts w:ascii="Arial" w:hAnsi="Arial" w:cs="Arial"/>
          <w:szCs w:val="24"/>
        </w:rPr>
      </w:pPr>
      <w:r w:rsidRPr="00D579A1">
        <w:rPr>
          <w:rFonts w:ascii="Arial" w:hAnsi="Arial" w:cs="Arial"/>
          <w:b/>
          <w:bCs/>
          <w:sz w:val="22"/>
        </w:rPr>
        <w:t>1</w:t>
      </w:r>
      <w:r w:rsidR="00EA33C7" w:rsidRPr="004A1F09">
        <w:rPr>
          <w:rFonts w:ascii="Arial" w:hAnsi="Arial" w:cs="Arial"/>
          <w:b/>
          <w:bCs/>
          <w:sz w:val="22"/>
        </w:rPr>
        <w:t>7</w:t>
      </w:r>
      <w:r w:rsidR="00D579A1" w:rsidRPr="004A1F09">
        <w:rPr>
          <w:rFonts w:ascii="Arial" w:hAnsi="Arial" w:cs="Arial"/>
          <w:b/>
          <w:bCs/>
          <w:sz w:val="22"/>
        </w:rPr>
        <w:tab/>
      </w:r>
      <w:r w:rsidRPr="004A1F09">
        <w:rPr>
          <w:rFonts w:ascii="Arial" w:hAnsi="Arial" w:cs="Arial"/>
          <w:sz w:val="22"/>
        </w:rPr>
        <w:t>Není-li žádost podá</w:t>
      </w:r>
      <w:r w:rsidR="00D579A1" w:rsidRPr="004A1F09">
        <w:rPr>
          <w:rFonts w:ascii="Arial" w:hAnsi="Arial" w:cs="Arial"/>
          <w:sz w:val="22"/>
        </w:rPr>
        <w:t>vá</w:t>
      </w:r>
      <w:r w:rsidRPr="004A1F09">
        <w:rPr>
          <w:rFonts w:ascii="Arial" w:hAnsi="Arial" w:cs="Arial"/>
          <w:sz w:val="22"/>
        </w:rPr>
        <w:t>na prostřednictvím datové schránky, podepište ji.</w:t>
      </w:r>
    </w:p>
    <w:sectPr w:rsidR="00DC11AA" w:rsidRPr="00E477AF" w:rsidSect="00AC7645">
      <w:headerReference w:type="default" r:id="rId16"/>
      <w:pgSz w:w="11906" w:h="16838"/>
      <w:pgMar w:top="992" w:right="1133" w:bottom="99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88A9A" w14:textId="77777777" w:rsidR="00F43FF7" w:rsidRDefault="00F43FF7" w:rsidP="004A4584">
      <w:pPr>
        <w:spacing w:after="0" w:line="240" w:lineRule="auto"/>
      </w:pPr>
      <w:r>
        <w:separator/>
      </w:r>
    </w:p>
  </w:endnote>
  <w:endnote w:type="continuationSeparator" w:id="0">
    <w:p w14:paraId="0055EB83" w14:textId="77777777" w:rsidR="00F43FF7" w:rsidRDefault="00F43FF7" w:rsidP="004A4584">
      <w:pPr>
        <w:spacing w:after="0" w:line="240" w:lineRule="auto"/>
      </w:pPr>
      <w:r>
        <w:continuationSeparator/>
      </w:r>
    </w:p>
  </w:endnote>
  <w:endnote w:type="continuationNotice" w:id="1">
    <w:p w14:paraId="48D10851" w14:textId="77777777" w:rsidR="00F43FF7" w:rsidRDefault="00F43F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7BBBE" w14:textId="5F66E38F" w:rsidR="004F5032" w:rsidRDefault="00EF7A3A">
    <w:pPr>
      <w:pStyle w:val="Footer"/>
    </w:pPr>
    <w:r>
      <w:rPr>
        <w:noProof/>
      </w:rPr>
      <w:drawing>
        <wp:inline distT="0" distB="0" distL="0" distR="0" wp14:anchorId="0934C5E9" wp14:editId="489930C5">
          <wp:extent cx="507146" cy="563245"/>
          <wp:effectExtent l="0" t="0" r="1270" b="0"/>
          <wp:docPr id="88446399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179749" name="Graphic 1993179749"/>
                  <pic:cNvPicPr/>
                </pic:nvPicPr>
                <pic:blipFill rotWithShape="1">
                  <a:blip r:embed="rId1">
                    <a:extLst>
                      <a:ext uri="{96DAC541-7B7A-43D3-8B79-37D633B846F1}">
                        <asvg:svgBlip xmlns:asvg="http://schemas.microsoft.com/office/drawing/2016/SVG/main" r:embed="rId2"/>
                      </a:ext>
                    </a:extLst>
                  </a:blip>
                  <a:srcRect r="58718"/>
                  <a:stretch>
                    <a:fillRect/>
                  </a:stretch>
                </pic:blipFill>
                <pic:spPr bwMode="auto">
                  <a:xfrm>
                    <a:off x="0" y="0"/>
                    <a:ext cx="525562" cy="58369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153980"/>
      <w:docPartObj>
        <w:docPartGallery w:val="Page Numbers (Bottom of Page)"/>
        <w:docPartUnique/>
      </w:docPartObj>
    </w:sdtPr>
    <w:sdtEndPr>
      <w:rPr>
        <w:rFonts w:ascii="Arial" w:hAnsi="Arial" w:cs="Arial"/>
      </w:rPr>
    </w:sdtEndPr>
    <w:sdtContent>
      <w:p w14:paraId="25AEF5F3" w14:textId="77777777" w:rsidR="004A4584" w:rsidRPr="00323731" w:rsidRDefault="004A4584" w:rsidP="004A4584">
        <w:pPr>
          <w:pStyle w:val="Footer"/>
          <w:jc w:val="center"/>
          <w:rPr>
            <w:rFonts w:ascii="Arial" w:hAnsi="Arial" w:cs="Arial"/>
          </w:rPr>
        </w:pPr>
        <w:r w:rsidRPr="00323731">
          <w:rPr>
            <w:rFonts w:ascii="Arial" w:hAnsi="Arial" w:cs="Arial"/>
          </w:rPr>
          <w:fldChar w:fldCharType="begin"/>
        </w:r>
        <w:r w:rsidRPr="00323731">
          <w:rPr>
            <w:rFonts w:ascii="Arial" w:hAnsi="Arial" w:cs="Arial"/>
          </w:rPr>
          <w:instrText>PAGE   \* MERGEFORMAT</w:instrText>
        </w:r>
        <w:r w:rsidRPr="00323731">
          <w:rPr>
            <w:rFonts w:ascii="Arial" w:hAnsi="Arial" w:cs="Arial"/>
          </w:rPr>
          <w:fldChar w:fldCharType="separate"/>
        </w:r>
        <w:r>
          <w:rPr>
            <w:rFonts w:ascii="Arial" w:hAnsi="Arial" w:cs="Arial"/>
          </w:rPr>
          <w:t>8</w:t>
        </w:r>
        <w:r w:rsidRPr="00323731">
          <w:rPr>
            <w:rFonts w:ascii="Arial" w:hAnsi="Arial" w:cs="Arial"/>
          </w:rPr>
          <w:fldChar w:fldCharType="end"/>
        </w:r>
      </w:p>
      <w:p w14:paraId="2CBED348" w14:textId="544C7D08" w:rsidR="004A4584" w:rsidRPr="004A4584" w:rsidRDefault="00567F77" w:rsidP="004A4584">
        <w:pPr>
          <w:pStyle w:val="Footer"/>
          <w:tabs>
            <w:tab w:val="right" w:pos="9072"/>
          </w:tabs>
          <w:jc w:val="center"/>
          <w:rPr>
            <w:rFonts w:ascii="Arial" w:hAnsi="Arial" w:cs="Arial"/>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F6E34" w14:textId="77777777" w:rsidR="00F43FF7" w:rsidRDefault="00F43FF7" w:rsidP="004A4584">
      <w:pPr>
        <w:spacing w:after="0" w:line="240" w:lineRule="auto"/>
      </w:pPr>
      <w:r>
        <w:separator/>
      </w:r>
    </w:p>
  </w:footnote>
  <w:footnote w:type="continuationSeparator" w:id="0">
    <w:p w14:paraId="2724F735" w14:textId="77777777" w:rsidR="00F43FF7" w:rsidRDefault="00F43FF7" w:rsidP="004A4584">
      <w:pPr>
        <w:spacing w:after="0" w:line="240" w:lineRule="auto"/>
      </w:pPr>
      <w:r>
        <w:continuationSeparator/>
      </w:r>
    </w:p>
  </w:footnote>
  <w:footnote w:type="continuationNotice" w:id="1">
    <w:p w14:paraId="539D60DE" w14:textId="77777777" w:rsidR="00F43FF7" w:rsidRDefault="00F43F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59DE7" w14:textId="77777777" w:rsidR="004F5032" w:rsidRDefault="004F50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62A98" w14:textId="03FBCEA7" w:rsidR="00567F77" w:rsidRDefault="00EF7A3A">
    <w:pPr>
      <w:pStyle w:val="Header"/>
      <w:spacing w:after="240"/>
    </w:pPr>
    <w:r>
      <w:rPr>
        <w:noProof/>
      </w:rPr>
      <w:drawing>
        <wp:inline distT="0" distB="0" distL="0" distR="0" wp14:anchorId="68654889" wp14:editId="109CAB1B">
          <wp:extent cx="507146" cy="563245"/>
          <wp:effectExtent l="0" t="0" r="1270" b="0"/>
          <wp:docPr id="1047159407"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179749" name="Graphic 1993179749"/>
                  <pic:cNvPicPr/>
                </pic:nvPicPr>
                <pic:blipFill rotWithShape="1">
                  <a:blip r:embed="rId1">
                    <a:extLst>
                      <a:ext uri="{96DAC541-7B7A-43D3-8B79-37D633B846F1}">
                        <asvg:svgBlip xmlns:asvg="http://schemas.microsoft.com/office/drawing/2016/SVG/main" r:embed="rId2"/>
                      </a:ext>
                    </a:extLst>
                  </a:blip>
                  <a:srcRect r="58718"/>
                  <a:stretch>
                    <a:fillRect/>
                  </a:stretch>
                </pic:blipFill>
                <pic:spPr bwMode="auto">
                  <a:xfrm>
                    <a:off x="0" y="0"/>
                    <a:ext cx="525562" cy="583698"/>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2951B" w14:textId="77777777" w:rsidR="004F5032" w:rsidRDefault="004F503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509FB" w14:textId="5CB32387" w:rsidR="004F5032" w:rsidRDefault="004F2730">
    <w:pPr>
      <w:pStyle w:val="Header"/>
      <w:tabs>
        <w:tab w:val="clear" w:pos="4513"/>
        <w:tab w:val="clear" w:pos="9026"/>
        <w:tab w:val="left" w:pos="1237"/>
      </w:tabs>
      <w:spacing w:after="240"/>
      <w:rPr>
        <w:del w:id="5" w:author="Author"/>
      </w:rPr>
    </w:pPr>
    <w:r w:rsidRPr="00F72674">
      <w:rPr>
        <w:rFonts w:ascii="Arial" w:hAnsi="Arial" w:cs="Arial"/>
        <w:b/>
        <w:bCs/>
        <w:noProof/>
        <w:szCs w:val="24"/>
      </w:rPr>
      <mc:AlternateContent>
        <mc:Choice Requires="wps">
          <w:drawing>
            <wp:anchor distT="0" distB="0" distL="114300" distR="114300" simplePos="0" relativeHeight="251658243" behindDoc="1" locked="0" layoutInCell="1" allowOverlap="0" wp14:anchorId="1D0273E2" wp14:editId="410ECC48">
              <wp:simplePos x="0" y="0"/>
              <wp:positionH relativeFrom="column">
                <wp:align>center</wp:align>
              </wp:positionH>
              <wp:positionV relativeFrom="margin">
                <wp:align>center</wp:align>
              </wp:positionV>
              <wp:extent cx="6627600" cy="8593200"/>
              <wp:effectExtent l="0" t="0" r="14605" b="17780"/>
              <wp:wrapNone/>
              <wp:docPr id="971732308" name="Obdélník: se zakulacenými rohy 1"/>
              <wp:cNvGraphicFramePr/>
              <a:graphic xmlns:a="http://schemas.openxmlformats.org/drawingml/2006/main">
                <a:graphicData uri="http://schemas.microsoft.com/office/word/2010/wordprocessingShape">
                  <wps:wsp>
                    <wps:cNvSpPr/>
                    <wps:spPr>
                      <a:xfrm>
                        <a:off x="0" y="0"/>
                        <a:ext cx="6627600" cy="8593200"/>
                      </a:xfrm>
                      <a:prstGeom prst="roundRect">
                        <a:avLst>
                          <a:gd name="adj" fmla="val 4193"/>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95E9DF" id="Obdélník: se zakulacenými rohy 1" o:spid="_x0000_s1026" style="position:absolute;margin-left:0;margin-top:0;width:521.85pt;height:676.65pt;z-index:-251658237;visibility:visible;mso-wrap-style:square;mso-width-percent:0;mso-height-percent:0;mso-wrap-distance-left:9pt;mso-wrap-distance-top:0;mso-wrap-distance-right:9pt;mso-wrap-distance-bottom:0;mso-position-horizontal:center;mso-position-horizontal-relative:text;mso-position-vertical:center;mso-position-vertical-relative:margin;mso-width-percent:0;mso-height-percent:0;mso-width-relative:margin;mso-height-relative:margin;v-text-anchor:middle" arcsize="2749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" o:allowoverlap="f" fillcolor="window" strokecolor="windowText" strokeweight="1pt">
              <v:stroke joinstyle="miter"/>
              <w10:wrap anchory="margin"/>
            </v:roundrect>
          </w:pict>
        </mc:Fallback>
      </mc:AlternateContent>
    </w:r>
    <w:r w:rsidR="00EF7A3A">
      <w:rPr>
        <w:noProof/>
      </w:rPr>
      <w:drawing>
        <wp:inline distT="0" distB="0" distL="0" distR="0" wp14:anchorId="2B4A5ACA" wp14:editId="5E89C7DB">
          <wp:extent cx="507146" cy="563245"/>
          <wp:effectExtent l="0" t="0" r="1270" b="0"/>
          <wp:docPr id="126124144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179749" name="Graphic 1993179749"/>
                  <pic:cNvPicPr/>
                </pic:nvPicPr>
                <pic:blipFill rotWithShape="1">
                  <a:blip r:embed="rId1">
                    <a:extLst>
                      <a:ext uri="{96DAC541-7B7A-43D3-8B79-37D633B846F1}">
                        <asvg:svgBlip xmlns:asvg="http://schemas.microsoft.com/office/drawing/2016/SVG/main" r:embed="rId2"/>
                      </a:ext>
                    </a:extLst>
                  </a:blip>
                  <a:srcRect r="58718"/>
                  <a:stretch>
                    <a:fillRect/>
                  </a:stretch>
                </pic:blipFill>
                <pic:spPr bwMode="auto">
                  <a:xfrm>
                    <a:off x="0" y="0"/>
                    <a:ext cx="525562" cy="583698"/>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259BD"/>
    <w:multiLevelType w:val="hybridMultilevel"/>
    <w:tmpl w:val="1366750A"/>
    <w:lvl w:ilvl="0" w:tplc="B5C6EA24">
      <w:start w:val="1"/>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582A45"/>
    <w:multiLevelType w:val="hybridMultilevel"/>
    <w:tmpl w:val="B3F41BFC"/>
    <w:lvl w:ilvl="0" w:tplc="DD743E76">
      <w:start w:val="1"/>
      <w:numFmt w:val="lowerLetter"/>
      <w:lvlText w:val="%1)"/>
      <w:lvlJc w:val="left"/>
      <w:pPr>
        <w:ind w:left="720" w:hanging="360"/>
      </w:pPr>
      <w:rPr>
        <w:rFonts w:eastAsiaTheme="minorEastAsia"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A92534"/>
    <w:multiLevelType w:val="multilevel"/>
    <w:tmpl w:val="FB4074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510065"/>
    <w:multiLevelType w:val="hybridMultilevel"/>
    <w:tmpl w:val="98DCA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E30ADD"/>
    <w:multiLevelType w:val="hybridMultilevel"/>
    <w:tmpl w:val="CF8E3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8777DA"/>
    <w:multiLevelType w:val="hybridMultilevel"/>
    <w:tmpl w:val="73A643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EA52FC7"/>
    <w:multiLevelType w:val="multilevel"/>
    <w:tmpl w:val="2390AD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C891FEB"/>
    <w:multiLevelType w:val="hybridMultilevel"/>
    <w:tmpl w:val="CD2452BE"/>
    <w:lvl w:ilvl="0" w:tplc="39864BEA">
      <w:start w:val="1"/>
      <w:numFmt w:val="decimalZero"/>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77395411">
    <w:abstractNumId w:val="1"/>
  </w:num>
  <w:num w:numId="2" w16cid:durableId="1476339462">
    <w:abstractNumId w:val="5"/>
  </w:num>
  <w:num w:numId="3" w16cid:durableId="871040884">
    <w:abstractNumId w:val="3"/>
  </w:num>
  <w:num w:numId="4" w16cid:durableId="294919037">
    <w:abstractNumId w:val="4"/>
  </w:num>
  <w:num w:numId="5" w16cid:durableId="1183202244">
    <w:abstractNumId w:val="7"/>
  </w:num>
  <w:num w:numId="6" w16cid:durableId="843520517">
    <w:abstractNumId w:val="0"/>
  </w:num>
  <w:num w:numId="7" w16cid:durableId="2009553913">
    <w:abstractNumId w:val="6"/>
  </w:num>
  <w:num w:numId="8" w16cid:durableId="19280745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removePersonalInformation/>
  <w:removeDateAndTime/>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584"/>
    <w:rsid w:val="00000FB4"/>
    <w:rsid w:val="000012EA"/>
    <w:rsid w:val="00001595"/>
    <w:rsid w:val="00002EAA"/>
    <w:rsid w:val="00003C12"/>
    <w:rsid w:val="00005121"/>
    <w:rsid w:val="00010A12"/>
    <w:rsid w:val="00010F0D"/>
    <w:rsid w:val="000114E2"/>
    <w:rsid w:val="00017A9B"/>
    <w:rsid w:val="000206E4"/>
    <w:rsid w:val="000207EE"/>
    <w:rsid w:val="00022DFD"/>
    <w:rsid w:val="00023123"/>
    <w:rsid w:val="00023B08"/>
    <w:rsid w:val="000264BB"/>
    <w:rsid w:val="0002685E"/>
    <w:rsid w:val="00026895"/>
    <w:rsid w:val="00026DBE"/>
    <w:rsid w:val="00027743"/>
    <w:rsid w:val="00027B6C"/>
    <w:rsid w:val="00030E6B"/>
    <w:rsid w:val="00037896"/>
    <w:rsid w:val="0004041F"/>
    <w:rsid w:val="0004237D"/>
    <w:rsid w:val="0004267A"/>
    <w:rsid w:val="00042C3D"/>
    <w:rsid w:val="00044873"/>
    <w:rsid w:val="00044EC6"/>
    <w:rsid w:val="000460F2"/>
    <w:rsid w:val="00050493"/>
    <w:rsid w:val="00050DC6"/>
    <w:rsid w:val="00053AFC"/>
    <w:rsid w:val="00054BFC"/>
    <w:rsid w:val="00054CE5"/>
    <w:rsid w:val="00054F4D"/>
    <w:rsid w:val="00056AB1"/>
    <w:rsid w:val="0005762B"/>
    <w:rsid w:val="0006066F"/>
    <w:rsid w:val="00060ABB"/>
    <w:rsid w:val="00060DDA"/>
    <w:rsid w:val="00063F59"/>
    <w:rsid w:val="00067786"/>
    <w:rsid w:val="00067C5E"/>
    <w:rsid w:val="000743B1"/>
    <w:rsid w:val="00074BEB"/>
    <w:rsid w:val="00077019"/>
    <w:rsid w:val="0007705C"/>
    <w:rsid w:val="0007735D"/>
    <w:rsid w:val="00081406"/>
    <w:rsid w:val="00081AF9"/>
    <w:rsid w:val="00081B3E"/>
    <w:rsid w:val="00082DAD"/>
    <w:rsid w:val="0008304E"/>
    <w:rsid w:val="00085310"/>
    <w:rsid w:val="000862AA"/>
    <w:rsid w:val="00090713"/>
    <w:rsid w:val="000915E4"/>
    <w:rsid w:val="00091B8C"/>
    <w:rsid w:val="00093F1E"/>
    <w:rsid w:val="00094120"/>
    <w:rsid w:val="0009679F"/>
    <w:rsid w:val="000A075F"/>
    <w:rsid w:val="000A09EC"/>
    <w:rsid w:val="000A0ACB"/>
    <w:rsid w:val="000A2394"/>
    <w:rsid w:val="000A2CB5"/>
    <w:rsid w:val="000A35A9"/>
    <w:rsid w:val="000A4098"/>
    <w:rsid w:val="000A6A12"/>
    <w:rsid w:val="000A7DC8"/>
    <w:rsid w:val="000B4CBD"/>
    <w:rsid w:val="000B5335"/>
    <w:rsid w:val="000B5981"/>
    <w:rsid w:val="000B5BDA"/>
    <w:rsid w:val="000B6B11"/>
    <w:rsid w:val="000C0294"/>
    <w:rsid w:val="000C0CE8"/>
    <w:rsid w:val="000C4B3C"/>
    <w:rsid w:val="000C52E5"/>
    <w:rsid w:val="000D0018"/>
    <w:rsid w:val="000D2403"/>
    <w:rsid w:val="000D2E26"/>
    <w:rsid w:val="000D3705"/>
    <w:rsid w:val="000D3DBE"/>
    <w:rsid w:val="000D4387"/>
    <w:rsid w:val="000D5700"/>
    <w:rsid w:val="000D786B"/>
    <w:rsid w:val="000E1501"/>
    <w:rsid w:val="000E2A6A"/>
    <w:rsid w:val="000E30AF"/>
    <w:rsid w:val="000E3A77"/>
    <w:rsid w:val="000E4614"/>
    <w:rsid w:val="000E4EA5"/>
    <w:rsid w:val="000E708E"/>
    <w:rsid w:val="000E71CA"/>
    <w:rsid w:val="000F0348"/>
    <w:rsid w:val="000F194C"/>
    <w:rsid w:val="000F284C"/>
    <w:rsid w:val="000F5E30"/>
    <w:rsid w:val="000F63B1"/>
    <w:rsid w:val="000F7C19"/>
    <w:rsid w:val="0010073A"/>
    <w:rsid w:val="00100E23"/>
    <w:rsid w:val="00103224"/>
    <w:rsid w:val="00104855"/>
    <w:rsid w:val="001079FE"/>
    <w:rsid w:val="00110816"/>
    <w:rsid w:val="00110D26"/>
    <w:rsid w:val="00114B5B"/>
    <w:rsid w:val="00115274"/>
    <w:rsid w:val="001233C6"/>
    <w:rsid w:val="00125B3B"/>
    <w:rsid w:val="001268E4"/>
    <w:rsid w:val="001300FE"/>
    <w:rsid w:val="001322AA"/>
    <w:rsid w:val="0013279F"/>
    <w:rsid w:val="00132A9B"/>
    <w:rsid w:val="00132AF2"/>
    <w:rsid w:val="00132C76"/>
    <w:rsid w:val="00133364"/>
    <w:rsid w:val="001335AF"/>
    <w:rsid w:val="00133CCB"/>
    <w:rsid w:val="001417C0"/>
    <w:rsid w:val="001437D4"/>
    <w:rsid w:val="00144CE0"/>
    <w:rsid w:val="001452E7"/>
    <w:rsid w:val="001457EB"/>
    <w:rsid w:val="001459E2"/>
    <w:rsid w:val="001468CF"/>
    <w:rsid w:val="00146A6F"/>
    <w:rsid w:val="00147685"/>
    <w:rsid w:val="00147EFC"/>
    <w:rsid w:val="00150DA3"/>
    <w:rsid w:val="00150E63"/>
    <w:rsid w:val="00151835"/>
    <w:rsid w:val="00151D61"/>
    <w:rsid w:val="001523AB"/>
    <w:rsid w:val="00153CEC"/>
    <w:rsid w:val="00154194"/>
    <w:rsid w:val="0015515F"/>
    <w:rsid w:val="00155669"/>
    <w:rsid w:val="00156A82"/>
    <w:rsid w:val="00161339"/>
    <w:rsid w:val="0016230F"/>
    <w:rsid w:val="00162326"/>
    <w:rsid w:val="00162CAA"/>
    <w:rsid w:val="00164E82"/>
    <w:rsid w:val="001650B2"/>
    <w:rsid w:val="00166584"/>
    <w:rsid w:val="0016667A"/>
    <w:rsid w:val="001717AB"/>
    <w:rsid w:val="00171E90"/>
    <w:rsid w:val="00173344"/>
    <w:rsid w:val="00174256"/>
    <w:rsid w:val="00174A44"/>
    <w:rsid w:val="0017515B"/>
    <w:rsid w:val="0017703A"/>
    <w:rsid w:val="0018100B"/>
    <w:rsid w:val="001821E7"/>
    <w:rsid w:val="00182DA2"/>
    <w:rsid w:val="001839CC"/>
    <w:rsid w:val="00183C21"/>
    <w:rsid w:val="001841CA"/>
    <w:rsid w:val="00184880"/>
    <w:rsid w:val="001848BB"/>
    <w:rsid w:val="001875E5"/>
    <w:rsid w:val="00187821"/>
    <w:rsid w:val="00187EE1"/>
    <w:rsid w:val="00191091"/>
    <w:rsid w:val="00192A8F"/>
    <w:rsid w:val="00195D5F"/>
    <w:rsid w:val="001979C2"/>
    <w:rsid w:val="001A08AE"/>
    <w:rsid w:val="001A0A10"/>
    <w:rsid w:val="001A1033"/>
    <w:rsid w:val="001A2E57"/>
    <w:rsid w:val="001A42D2"/>
    <w:rsid w:val="001A4465"/>
    <w:rsid w:val="001A480E"/>
    <w:rsid w:val="001A4ACE"/>
    <w:rsid w:val="001A5932"/>
    <w:rsid w:val="001A5BC8"/>
    <w:rsid w:val="001A711F"/>
    <w:rsid w:val="001A7783"/>
    <w:rsid w:val="001B0284"/>
    <w:rsid w:val="001B3B01"/>
    <w:rsid w:val="001B3D82"/>
    <w:rsid w:val="001B3EA8"/>
    <w:rsid w:val="001B5FFE"/>
    <w:rsid w:val="001B7A0C"/>
    <w:rsid w:val="001C0BDD"/>
    <w:rsid w:val="001C2877"/>
    <w:rsid w:val="001C56DB"/>
    <w:rsid w:val="001C5E18"/>
    <w:rsid w:val="001C6424"/>
    <w:rsid w:val="001C7725"/>
    <w:rsid w:val="001D1208"/>
    <w:rsid w:val="001D192C"/>
    <w:rsid w:val="001D1EBD"/>
    <w:rsid w:val="001D456C"/>
    <w:rsid w:val="001D5026"/>
    <w:rsid w:val="001D5527"/>
    <w:rsid w:val="001E29CE"/>
    <w:rsid w:val="001E2FFC"/>
    <w:rsid w:val="001E3076"/>
    <w:rsid w:val="001E7B34"/>
    <w:rsid w:val="001F16B4"/>
    <w:rsid w:val="001F2A9E"/>
    <w:rsid w:val="001F2FF7"/>
    <w:rsid w:val="001F30E5"/>
    <w:rsid w:val="001F3C04"/>
    <w:rsid w:val="001F410E"/>
    <w:rsid w:val="001F767B"/>
    <w:rsid w:val="001F7884"/>
    <w:rsid w:val="00200837"/>
    <w:rsid w:val="002010D9"/>
    <w:rsid w:val="002026D3"/>
    <w:rsid w:val="00202722"/>
    <w:rsid w:val="00202A3A"/>
    <w:rsid w:val="00203554"/>
    <w:rsid w:val="002100ED"/>
    <w:rsid w:val="00210BD0"/>
    <w:rsid w:val="00213971"/>
    <w:rsid w:val="00213ECB"/>
    <w:rsid w:val="0021435E"/>
    <w:rsid w:val="002149EE"/>
    <w:rsid w:val="00214ACB"/>
    <w:rsid w:val="00215631"/>
    <w:rsid w:val="002208CA"/>
    <w:rsid w:val="00220A4B"/>
    <w:rsid w:val="00222F0B"/>
    <w:rsid w:val="0022484B"/>
    <w:rsid w:val="002262BA"/>
    <w:rsid w:val="00226F01"/>
    <w:rsid w:val="00232EC9"/>
    <w:rsid w:val="002336CB"/>
    <w:rsid w:val="002343E1"/>
    <w:rsid w:val="00234ABC"/>
    <w:rsid w:val="00234B13"/>
    <w:rsid w:val="002368B6"/>
    <w:rsid w:val="00241733"/>
    <w:rsid w:val="002438F5"/>
    <w:rsid w:val="0024432D"/>
    <w:rsid w:val="002466D1"/>
    <w:rsid w:val="00250A79"/>
    <w:rsid w:val="00256442"/>
    <w:rsid w:val="00257D7C"/>
    <w:rsid w:val="002603E9"/>
    <w:rsid w:val="00260779"/>
    <w:rsid w:val="00260C95"/>
    <w:rsid w:val="00261CC1"/>
    <w:rsid w:val="00261D99"/>
    <w:rsid w:val="00261EB7"/>
    <w:rsid w:val="00263AF4"/>
    <w:rsid w:val="0026527E"/>
    <w:rsid w:val="0026586E"/>
    <w:rsid w:val="00266052"/>
    <w:rsid w:val="00267738"/>
    <w:rsid w:val="00267B3F"/>
    <w:rsid w:val="00270D1D"/>
    <w:rsid w:val="00272A58"/>
    <w:rsid w:val="002736A0"/>
    <w:rsid w:val="00274C26"/>
    <w:rsid w:val="00275C85"/>
    <w:rsid w:val="002763B0"/>
    <w:rsid w:val="00276580"/>
    <w:rsid w:val="00276A11"/>
    <w:rsid w:val="00276D4C"/>
    <w:rsid w:val="00276F65"/>
    <w:rsid w:val="00277091"/>
    <w:rsid w:val="00280F81"/>
    <w:rsid w:val="00281C8E"/>
    <w:rsid w:val="00282655"/>
    <w:rsid w:val="00282B4B"/>
    <w:rsid w:val="00287A7C"/>
    <w:rsid w:val="002912B9"/>
    <w:rsid w:val="002920BE"/>
    <w:rsid w:val="0029423A"/>
    <w:rsid w:val="00296E7E"/>
    <w:rsid w:val="002974A2"/>
    <w:rsid w:val="00297EC1"/>
    <w:rsid w:val="002A1BB4"/>
    <w:rsid w:val="002A1C2C"/>
    <w:rsid w:val="002A25AF"/>
    <w:rsid w:val="002A2F91"/>
    <w:rsid w:val="002A3727"/>
    <w:rsid w:val="002A6CDE"/>
    <w:rsid w:val="002A6DF6"/>
    <w:rsid w:val="002A6EA4"/>
    <w:rsid w:val="002B09F3"/>
    <w:rsid w:val="002B1DCB"/>
    <w:rsid w:val="002B2E42"/>
    <w:rsid w:val="002B338F"/>
    <w:rsid w:val="002B35EA"/>
    <w:rsid w:val="002B37E4"/>
    <w:rsid w:val="002B4011"/>
    <w:rsid w:val="002B47A7"/>
    <w:rsid w:val="002B5234"/>
    <w:rsid w:val="002B5EA7"/>
    <w:rsid w:val="002B5F60"/>
    <w:rsid w:val="002B6037"/>
    <w:rsid w:val="002B699B"/>
    <w:rsid w:val="002B69F9"/>
    <w:rsid w:val="002C0069"/>
    <w:rsid w:val="002C10B6"/>
    <w:rsid w:val="002C2383"/>
    <w:rsid w:val="002C2CC8"/>
    <w:rsid w:val="002C3C17"/>
    <w:rsid w:val="002C4178"/>
    <w:rsid w:val="002C44BE"/>
    <w:rsid w:val="002C54CF"/>
    <w:rsid w:val="002C5E0E"/>
    <w:rsid w:val="002C6BEC"/>
    <w:rsid w:val="002C7511"/>
    <w:rsid w:val="002D17F1"/>
    <w:rsid w:val="002D18CE"/>
    <w:rsid w:val="002D19FA"/>
    <w:rsid w:val="002D2F69"/>
    <w:rsid w:val="002D3B46"/>
    <w:rsid w:val="002D4C2F"/>
    <w:rsid w:val="002D5AF2"/>
    <w:rsid w:val="002E2887"/>
    <w:rsid w:val="002E3097"/>
    <w:rsid w:val="002E6602"/>
    <w:rsid w:val="002E677E"/>
    <w:rsid w:val="002E6B77"/>
    <w:rsid w:val="002E71CA"/>
    <w:rsid w:val="002E7997"/>
    <w:rsid w:val="002E7C5B"/>
    <w:rsid w:val="002F0908"/>
    <w:rsid w:val="002F0952"/>
    <w:rsid w:val="002F0B6E"/>
    <w:rsid w:val="002F0FB6"/>
    <w:rsid w:val="002F1D88"/>
    <w:rsid w:val="002F2B1E"/>
    <w:rsid w:val="002F2B5E"/>
    <w:rsid w:val="002F328E"/>
    <w:rsid w:val="002F445A"/>
    <w:rsid w:val="002F4980"/>
    <w:rsid w:val="002F4A4E"/>
    <w:rsid w:val="002F5744"/>
    <w:rsid w:val="002F599F"/>
    <w:rsid w:val="002F74E1"/>
    <w:rsid w:val="002F7D67"/>
    <w:rsid w:val="003022E6"/>
    <w:rsid w:val="00302DA7"/>
    <w:rsid w:val="0030439C"/>
    <w:rsid w:val="0030577F"/>
    <w:rsid w:val="00306B12"/>
    <w:rsid w:val="0030740A"/>
    <w:rsid w:val="00310061"/>
    <w:rsid w:val="00311952"/>
    <w:rsid w:val="00312445"/>
    <w:rsid w:val="00312AD5"/>
    <w:rsid w:val="00317AF4"/>
    <w:rsid w:val="00317F03"/>
    <w:rsid w:val="00317F0C"/>
    <w:rsid w:val="00320261"/>
    <w:rsid w:val="0032045F"/>
    <w:rsid w:val="003210C8"/>
    <w:rsid w:val="0032162E"/>
    <w:rsid w:val="00322FC1"/>
    <w:rsid w:val="003259CE"/>
    <w:rsid w:val="00326946"/>
    <w:rsid w:val="0032748D"/>
    <w:rsid w:val="00327F05"/>
    <w:rsid w:val="00330389"/>
    <w:rsid w:val="00330576"/>
    <w:rsid w:val="00331BEC"/>
    <w:rsid w:val="00334C6B"/>
    <w:rsid w:val="00335551"/>
    <w:rsid w:val="00335F2D"/>
    <w:rsid w:val="00335FF8"/>
    <w:rsid w:val="00340236"/>
    <w:rsid w:val="00341A41"/>
    <w:rsid w:val="003428B6"/>
    <w:rsid w:val="00342DE5"/>
    <w:rsid w:val="003525F2"/>
    <w:rsid w:val="00352AE5"/>
    <w:rsid w:val="003533FE"/>
    <w:rsid w:val="003539E0"/>
    <w:rsid w:val="00353F29"/>
    <w:rsid w:val="003543C4"/>
    <w:rsid w:val="00355485"/>
    <w:rsid w:val="0035766B"/>
    <w:rsid w:val="00360BEF"/>
    <w:rsid w:val="00360F9F"/>
    <w:rsid w:val="0036107A"/>
    <w:rsid w:val="003613AF"/>
    <w:rsid w:val="0036454A"/>
    <w:rsid w:val="003645BB"/>
    <w:rsid w:val="00364879"/>
    <w:rsid w:val="00365479"/>
    <w:rsid w:val="00366407"/>
    <w:rsid w:val="003677DE"/>
    <w:rsid w:val="003679AF"/>
    <w:rsid w:val="003702E2"/>
    <w:rsid w:val="00371F6B"/>
    <w:rsid w:val="0037203D"/>
    <w:rsid w:val="0037392F"/>
    <w:rsid w:val="00373B5B"/>
    <w:rsid w:val="0037478C"/>
    <w:rsid w:val="00375C84"/>
    <w:rsid w:val="00375F03"/>
    <w:rsid w:val="00376911"/>
    <w:rsid w:val="00380481"/>
    <w:rsid w:val="0038063F"/>
    <w:rsid w:val="003824BD"/>
    <w:rsid w:val="00382916"/>
    <w:rsid w:val="00382B54"/>
    <w:rsid w:val="003832EC"/>
    <w:rsid w:val="003859C3"/>
    <w:rsid w:val="00385ADC"/>
    <w:rsid w:val="00385B01"/>
    <w:rsid w:val="00385CC3"/>
    <w:rsid w:val="0039206E"/>
    <w:rsid w:val="00394F77"/>
    <w:rsid w:val="00395AAA"/>
    <w:rsid w:val="00397972"/>
    <w:rsid w:val="003A162A"/>
    <w:rsid w:val="003A1C47"/>
    <w:rsid w:val="003A31A0"/>
    <w:rsid w:val="003A3947"/>
    <w:rsid w:val="003A3FE3"/>
    <w:rsid w:val="003B27B8"/>
    <w:rsid w:val="003B4856"/>
    <w:rsid w:val="003B4FD7"/>
    <w:rsid w:val="003B5A72"/>
    <w:rsid w:val="003C005F"/>
    <w:rsid w:val="003C1469"/>
    <w:rsid w:val="003C3479"/>
    <w:rsid w:val="003C41EE"/>
    <w:rsid w:val="003C4AD9"/>
    <w:rsid w:val="003C5032"/>
    <w:rsid w:val="003C5493"/>
    <w:rsid w:val="003C6769"/>
    <w:rsid w:val="003D162E"/>
    <w:rsid w:val="003D27B5"/>
    <w:rsid w:val="003D2DF4"/>
    <w:rsid w:val="003D42F2"/>
    <w:rsid w:val="003D5450"/>
    <w:rsid w:val="003D7DCB"/>
    <w:rsid w:val="003D7EED"/>
    <w:rsid w:val="003E2BCF"/>
    <w:rsid w:val="003E2BEE"/>
    <w:rsid w:val="003E54D0"/>
    <w:rsid w:val="003E55AB"/>
    <w:rsid w:val="003E62D8"/>
    <w:rsid w:val="003E66F2"/>
    <w:rsid w:val="003E707B"/>
    <w:rsid w:val="003E766B"/>
    <w:rsid w:val="003E7F6A"/>
    <w:rsid w:val="003F3A10"/>
    <w:rsid w:val="003F46A5"/>
    <w:rsid w:val="003F6568"/>
    <w:rsid w:val="00400434"/>
    <w:rsid w:val="00400B0A"/>
    <w:rsid w:val="00402907"/>
    <w:rsid w:val="004036A5"/>
    <w:rsid w:val="00403C1C"/>
    <w:rsid w:val="00403ECE"/>
    <w:rsid w:val="004049ED"/>
    <w:rsid w:val="00404A0E"/>
    <w:rsid w:val="00407AFE"/>
    <w:rsid w:val="00410249"/>
    <w:rsid w:val="004108BA"/>
    <w:rsid w:val="00411979"/>
    <w:rsid w:val="00413608"/>
    <w:rsid w:val="004151A2"/>
    <w:rsid w:val="00415A02"/>
    <w:rsid w:val="0042206F"/>
    <w:rsid w:val="004227CB"/>
    <w:rsid w:val="00423E0F"/>
    <w:rsid w:val="00424C43"/>
    <w:rsid w:val="0042592F"/>
    <w:rsid w:val="00432AFA"/>
    <w:rsid w:val="0043311D"/>
    <w:rsid w:val="00433AC3"/>
    <w:rsid w:val="00434349"/>
    <w:rsid w:val="00435E05"/>
    <w:rsid w:val="00441C6F"/>
    <w:rsid w:val="0044331A"/>
    <w:rsid w:val="004436BE"/>
    <w:rsid w:val="00443822"/>
    <w:rsid w:val="004440E1"/>
    <w:rsid w:val="00445EDC"/>
    <w:rsid w:val="00445F7B"/>
    <w:rsid w:val="004477C2"/>
    <w:rsid w:val="00447E85"/>
    <w:rsid w:val="00454292"/>
    <w:rsid w:val="00454373"/>
    <w:rsid w:val="004544DB"/>
    <w:rsid w:val="00454652"/>
    <w:rsid w:val="00455AEB"/>
    <w:rsid w:val="0046087D"/>
    <w:rsid w:val="00463CBF"/>
    <w:rsid w:val="0046509A"/>
    <w:rsid w:val="00466E44"/>
    <w:rsid w:val="00470684"/>
    <w:rsid w:val="004706BC"/>
    <w:rsid w:val="0047104C"/>
    <w:rsid w:val="00471215"/>
    <w:rsid w:val="00471435"/>
    <w:rsid w:val="00471AA0"/>
    <w:rsid w:val="00475CF6"/>
    <w:rsid w:val="00483641"/>
    <w:rsid w:val="00483CEE"/>
    <w:rsid w:val="00484803"/>
    <w:rsid w:val="0049060A"/>
    <w:rsid w:val="00490F43"/>
    <w:rsid w:val="00491C84"/>
    <w:rsid w:val="00491F88"/>
    <w:rsid w:val="00492339"/>
    <w:rsid w:val="00494CE8"/>
    <w:rsid w:val="00495364"/>
    <w:rsid w:val="00495A97"/>
    <w:rsid w:val="004979BA"/>
    <w:rsid w:val="004A1324"/>
    <w:rsid w:val="004A1875"/>
    <w:rsid w:val="004A1F09"/>
    <w:rsid w:val="004A26BF"/>
    <w:rsid w:val="004A4348"/>
    <w:rsid w:val="004A4584"/>
    <w:rsid w:val="004A4F5B"/>
    <w:rsid w:val="004A5F96"/>
    <w:rsid w:val="004A70CD"/>
    <w:rsid w:val="004A73CE"/>
    <w:rsid w:val="004B079B"/>
    <w:rsid w:val="004B19CE"/>
    <w:rsid w:val="004B25C6"/>
    <w:rsid w:val="004B3832"/>
    <w:rsid w:val="004B39FA"/>
    <w:rsid w:val="004B3A7F"/>
    <w:rsid w:val="004B59DD"/>
    <w:rsid w:val="004B6E62"/>
    <w:rsid w:val="004C0570"/>
    <w:rsid w:val="004C0845"/>
    <w:rsid w:val="004C115A"/>
    <w:rsid w:val="004C2438"/>
    <w:rsid w:val="004C5569"/>
    <w:rsid w:val="004C66DB"/>
    <w:rsid w:val="004C7513"/>
    <w:rsid w:val="004D57D6"/>
    <w:rsid w:val="004D5D4F"/>
    <w:rsid w:val="004D7819"/>
    <w:rsid w:val="004E00AC"/>
    <w:rsid w:val="004E0B94"/>
    <w:rsid w:val="004E104F"/>
    <w:rsid w:val="004E15E0"/>
    <w:rsid w:val="004E279C"/>
    <w:rsid w:val="004E30F1"/>
    <w:rsid w:val="004E4D21"/>
    <w:rsid w:val="004E4D61"/>
    <w:rsid w:val="004E4E58"/>
    <w:rsid w:val="004E6ACD"/>
    <w:rsid w:val="004F2730"/>
    <w:rsid w:val="004F4500"/>
    <w:rsid w:val="004F5032"/>
    <w:rsid w:val="004F65E6"/>
    <w:rsid w:val="004F66D6"/>
    <w:rsid w:val="004F6DE7"/>
    <w:rsid w:val="00500B72"/>
    <w:rsid w:val="00500E6F"/>
    <w:rsid w:val="00501149"/>
    <w:rsid w:val="005022CE"/>
    <w:rsid w:val="00503BF5"/>
    <w:rsid w:val="00504B31"/>
    <w:rsid w:val="00505389"/>
    <w:rsid w:val="005061E5"/>
    <w:rsid w:val="00506ADD"/>
    <w:rsid w:val="00507E83"/>
    <w:rsid w:val="00510722"/>
    <w:rsid w:val="0051087C"/>
    <w:rsid w:val="0051114A"/>
    <w:rsid w:val="005112DD"/>
    <w:rsid w:val="005125DA"/>
    <w:rsid w:val="00513002"/>
    <w:rsid w:val="0051389E"/>
    <w:rsid w:val="005162C5"/>
    <w:rsid w:val="00517074"/>
    <w:rsid w:val="00517DC7"/>
    <w:rsid w:val="00520C8F"/>
    <w:rsid w:val="005236B3"/>
    <w:rsid w:val="00523707"/>
    <w:rsid w:val="00524151"/>
    <w:rsid w:val="0052530B"/>
    <w:rsid w:val="00526ECB"/>
    <w:rsid w:val="0053033B"/>
    <w:rsid w:val="00530A00"/>
    <w:rsid w:val="00533C7F"/>
    <w:rsid w:val="00534586"/>
    <w:rsid w:val="005354DB"/>
    <w:rsid w:val="00542FC7"/>
    <w:rsid w:val="00546EC1"/>
    <w:rsid w:val="005476DA"/>
    <w:rsid w:val="00547930"/>
    <w:rsid w:val="00547F4A"/>
    <w:rsid w:val="00551B36"/>
    <w:rsid w:val="00553E48"/>
    <w:rsid w:val="00554A21"/>
    <w:rsid w:val="005556CB"/>
    <w:rsid w:val="00556B4E"/>
    <w:rsid w:val="00557654"/>
    <w:rsid w:val="00560BC4"/>
    <w:rsid w:val="00563A58"/>
    <w:rsid w:val="00563B2F"/>
    <w:rsid w:val="00563CB7"/>
    <w:rsid w:val="005676A9"/>
    <w:rsid w:val="00567F77"/>
    <w:rsid w:val="00570EA5"/>
    <w:rsid w:val="005742CD"/>
    <w:rsid w:val="00574D24"/>
    <w:rsid w:val="00575B64"/>
    <w:rsid w:val="005762FC"/>
    <w:rsid w:val="005800CD"/>
    <w:rsid w:val="0058061A"/>
    <w:rsid w:val="00581177"/>
    <w:rsid w:val="005811D1"/>
    <w:rsid w:val="00581205"/>
    <w:rsid w:val="0058253B"/>
    <w:rsid w:val="0058283F"/>
    <w:rsid w:val="00583650"/>
    <w:rsid w:val="00583A10"/>
    <w:rsid w:val="00583EB8"/>
    <w:rsid w:val="00584516"/>
    <w:rsid w:val="0058463B"/>
    <w:rsid w:val="00584C8B"/>
    <w:rsid w:val="005856DA"/>
    <w:rsid w:val="00585A8E"/>
    <w:rsid w:val="00592406"/>
    <w:rsid w:val="005960C7"/>
    <w:rsid w:val="00596B0F"/>
    <w:rsid w:val="005A1979"/>
    <w:rsid w:val="005A23AD"/>
    <w:rsid w:val="005A2BCA"/>
    <w:rsid w:val="005A2E54"/>
    <w:rsid w:val="005A2F85"/>
    <w:rsid w:val="005B057A"/>
    <w:rsid w:val="005B0785"/>
    <w:rsid w:val="005B63E1"/>
    <w:rsid w:val="005B657E"/>
    <w:rsid w:val="005B7D6E"/>
    <w:rsid w:val="005C17C2"/>
    <w:rsid w:val="005C1A35"/>
    <w:rsid w:val="005C3A19"/>
    <w:rsid w:val="005C4141"/>
    <w:rsid w:val="005C5133"/>
    <w:rsid w:val="005C530A"/>
    <w:rsid w:val="005C5C57"/>
    <w:rsid w:val="005D0083"/>
    <w:rsid w:val="005D031B"/>
    <w:rsid w:val="005D0F84"/>
    <w:rsid w:val="005D2D27"/>
    <w:rsid w:val="005D359D"/>
    <w:rsid w:val="005D3A78"/>
    <w:rsid w:val="005D41B7"/>
    <w:rsid w:val="005D4410"/>
    <w:rsid w:val="005D463D"/>
    <w:rsid w:val="005D4C7F"/>
    <w:rsid w:val="005E25B4"/>
    <w:rsid w:val="005E3B91"/>
    <w:rsid w:val="005E3C90"/>
    <w:rsid w:val="005E5D38"/>
    <w:rsid w:val="005E6002"/>
    <w:rsid w:val="005E7053"/>
    <w:rsid w:val="005E70DA"/>
    <w:rsid w:val="005E79BD"/>
    <w:rsid w:val="005F125E"/>
    <w:rsid w:val="005F1C8A"/>
    <w:rsid w:val="005F28C7"/>
    <w:rsid w:val="005F2A36"/>
    <w:rsid w:val="005F42B3"/>
    <w:rsid w:val="005F4565"/>
    <w:rsid w:val="005F61B2"/>
    <w:rsid w:val="005F6C7A"/>
    <w:rsid w:val="006008C7"/>
    <w:rsid w:val="00602257"/>
    <w:rsid w:val="0060313C"/>
    <w:rsid w:val="0060600F"/>
    <w:rsid w:val="006064B5"/>
    <w:rsid w:val="006066C3"/>
    <w:rsid w:val="0060715B"/>
    <w:rsid w:val="00611B07"/>
    <w:rsid w:val="0061256D"/>
    <w:rsid w:val="00615503"/>
    <w:rsid w:val="00616C82"/>
    <w:rsid w:val="00617E58"/>
    <w:rsid w:val="00625C0D"/>
    <w:rsid w:val="006274C5"/>
    <w:rsid w:val="00627893"/>
    <w:rsid w:val="00631991"/>
    <w:rsid w:val="00637DA3"/>
    <w:rsid w:val="0064210F"/>
    <w:rsid w:val="006423DB"/>
    <w:rsid w:val="006447A9"/>
    <w:rsid w:val="00645FD8"/>
    <w:rsid w:val="006538E5"/>
    <w:rsid w:val="0065422D"/>
    <w:rsid w:val="00654BD7"/>
    <w:rsid w:val="00655DEC"/>
    <w:rsid w:val="00657429"/>
    <w:rsid w:val="00661845"/>
    <w:rsid w:val="00661C6B"/>
    <w:rsid w:val="0066241A"/>
    <w:rsid w:val="006625C5"/>
    <w:rsid w:val="006626E7"/>
    <w:rsid w:val="0066406D"/>
    <w:rsid w:val="006643A8"/>
    <w:rsid w:val="00664700"/>
    <w:rsid w:val="00664DF8"/>
    <w:rsid w:val="00666804"/>
    <w:rsid w:val="00670258"/>
    <w:rsid w:val="00670819"/>
    <w:rsid w:val="006749BE"/>
    <w:rsid w:val="006760C8"/>
    <w:rsid w:val="00677547"/>
    <w:rsid w:val="006776B8"/>
    <w:rsid w:val="00677ACA"/>
    <w:rsid w:val="0068152F"/>
    <w:rsid w:val="00682AC7"/>
    <w:rsid w:val="00682DEB"/>
    <w:rsid w:val="0068323F"/>
    <w:rsid w:val="00684421"/>
    <w:rsid w:val="00685096"/>
    <w:rsid w:val="006852B2"/>
    <w:rsid w:val="00686C6C"/>
    <w:rsid w:val="0068703F"/>
    <w:rsid w:val="006879B4"/>
    <w:rsid w:val="00690BCB"/>
    <w:rsid w:val="00690CDA"/>
    <w:rsid w:val="00690F1A"/>
    <w:rsid w:val="0069192F"/>
    <w:rsid w:val="00693B9C"/>
    <w:rsid w:val="00695448"/>
    <w:rsid w:val="00695A27"/>
    <w:rsid w:val="00695FC0"/>
    <w:rsid w:val="00697376"/>
    <w:rsid w:val="006A0108"/>
    <w:rsid w:val="006A023C"/>
    <w:rsid w:val="006A16BD"/>
    <w:rsid w:val="006A2A78"/>
    <w:rsid w:val="006A4957"/>
    <w:rsid w:val="006A5E12"/>
    <w:rsid w:val="006B03E2"/>
    <w:rsid w:val="006B192D"/>
    <w:rsid w:val="006B29D5"/>
    <w:rsid w:val="006B45CE"/>
    <w:rsid w:val="006B5E7E"/>
    <w:rsid w:val="006B7323"/>
    <w:rsid w:val="006C42C5"/>
    <w:rsid w:val="006C513C"/>
    <w:rsid w:val="006C6D41"/>
    <w:rsid w:val="006C7525"/>
    <w:rsid w:val="006D0AFF"/>
    <w:rsid w:val="006D14FB"/>
    <w:rsid w:val="006D55BA"/>
    <w:rsid w:val="006D577B"/>
    <w:rsid w:val="006E1079"/>
    <w:rsid w:val="006E3919"/>
    <w:rsid w:val="006E5378"/>
    <w:rsid w:val="006E5836"/>
    <w:rsid w:val="006F0FEB"/>
    <w:rsid w:val="006F27B0"/>
    <w:rsid w:val="006F306B"/>
    <w:rsid w:val="006F32CF"/>
    <w:rsid w:val="006F51FE"/>
    <w:rsid w:val="0070145E"/>
    <w:rsid w:val="0070231C"/>
    <w:rsid w:val="00704576"/>
    <w:rsid w:val="007048B5"/>
    <w:rsid w:val="00704B27"/>
    <w:rsid w:val="00705914"/>
    <w:rsid w:val="00712F80"/>
    <w:rsid w:val="00713046"/>
    <w:rsid w:val="007144B7"/>
    <w:rsid w:val="007151B3"/>
    <w:rsid w:val="0071546E"/>
    <w:rsid w:val="00717BCD"/>
    <w:rsid w:val="007203F6"/>
    <w:rsid w:val="0072125A"/>
    <w:rsid w:val="00721BCA"/>
    <w:rsid w:val="0072287F"/>
    <w:rsid w:val="00725094"/>
    <w:rsid w:val="00725DB5"/>
    <w:rsid w:val="007304BE"/>
    <w:rsid w:val="00730BEE"/>
    <w:rsid w:val="00735139"/>
    <w:rsid w:val="00735652"/>
    <w:rsid w:val="00735CA7"/>
    <w:rsid w:val="00735F97"/>
    <w:rsid w:val="00736102"/>
    <w:rsid w:val="007412AE"/>
    <w:rsid w:val="00743F4C"/>
    <w:rsid w:val="0074630C"/>
    <w:rsid w:val="007468E8"/>
    <w:rsid w:val="00750AD1"/>
    <w:rsid w:val="00751622"/>
    <w:rsid w:val="007538A2"/>
    <w:rsid w:val="00754414"/>
    <w:rsid w:val="00754E47"/>
    <w:rsid w:val="00755EDF"/>
    <w:rsid w:val="007560E7"/>
    <w:rsid w:val="0075746D"/>
    <w:rsid w:val="00761248"/>
    <w:rsid w:val="00761587"/>
    <w:rsid w:val="00761D86"/>
    <w:rsid w:val="0076544F"/>
    <w:rsid w:val="00767091"/>
    <w:rsid w:val="007705F9"/>
    <w:rsid w:val="007735BD"/>
    <w:rsid w:val="0077558A"/>
    <w:rsid w:val="00775933"/>
    <w:rsid w:val="007762D0"/>
    <w:rsid w:val="00776D6E"/>
    <w:rsid w:val="00780BCA"/>
    <w:rsid w:val="00780FAB"/>
    <w:rsid w:val="00782E85"/>
    <w:rsid w:val="007848EF"/>
    <w:rsid w:val="00784E1E"/>
    <w:rsid w:val="007854DF"/>
    <w:rsid w:val="0078629A"/>
    <w:rsid w:val="00787C7B"/>
    <w:rsid w:val="00787D31"/>
    <w:rsid w:val="00790BD8"/>
    <w:rsid w:val="00791899"/>
    <w:rsid w:val="007920C9"/>
    <w:rsid w:val="007958F1"/>
    <w:rsid w:val="007A0675"/>
    <w:rsid w:val="007A12C9"/>
    <w:rsid w:val="007A210F"/>
    <w:rsid w:val="007A2B8F"/>
    <w:rsid w:val="007A2E73"/>
    <w:rsid w:val="007A394E"/>
    <w:rsid w:val="007A467E"/>
    <w:rsid w:val="007A6B7C"/>
    <w:rsid w:val="007A7ABE"/>
    <w:rsid w:val="007B006E"/>
    <w:rsid w:val="007B0F39"/>
    <w:rsid w:val="007B1D4A"/>
    <w:rsid w:val="007B1F15"/>
    <w:rsid w:val="007B37DD"/>
    <w:rsid w:val="007B4119"/>
    <w:rsid w:val="007B5108"/>
    <w:rsid w:val="007B7ABF"/>
    <w:rsid w:val="007B7C43"/>
    <w:rsid w:val="007C135D"/>
    <w:rsid w:val="007C240C"/>
    <w:rsid w:val="007C37A1"/>
    <w:rsid w:val="007C3985"/>
    <w:rsid w:val="007C6510"/>
    <w:rsid w:val="007C6B81"/>
    <w:rsid w:val="007D0F3B"/>
    <w:rsid w:val="007D1F0F"/>
    <w:rsid w:val="007D4403"/>
    <w:rsid w:val="007D67DA"/>
    <w:rsid w:val="007D6881"/>
    <w:rsid w:val="007D72C3"/>
    <w:rsid w:val="007D7301"/>
    <w:rsid w:val="007D76AB"/>
    <w:rsid w:val="007E341B"/>
    <w:rsid w:val="007E352E"/>
    <w:rsid w:val="007E3635"/>
    <w:rsid w:val="007E4348"/>
    <w:rsid w:val="007E43AD"/>
    <w:rsid w:val="007F0195"/>
    <w:rsid w:val="007F0786"/>
    <w:rsid w:val="007F18B7"/>
    <w:rsid w:val="007F1ED6"/>
    <w:rsid w:val="007F2AE1"/>
    <w:rsid w:val="007F2C48"/>
    <w:rsid w:val="007F3FE2"/>
    <w:rsid w:val="007F640D"/>
    <w:rsid w:val="00802ADF"/>
    <w:rsid w:val="0080325D"/>
    <w:rsid w:val="00804285"/>
    <w:rsid w:val="00804820"/>
    <w:rsid w:val="00805406"/>
    <w:rsid w:val="00807CE2"/>
    <w:rsid w:val="008108EF"/>
    <w:rsid w:val="00810A2B"/>
    <w:rsid w:val="00810DFD"/>
    <w:rsid w:val="00812638"/>
    <w:rsid w:val="00812A6A"/>
    <w:rsid w:val="008136DC"/>
    <w:rsid w:val="0081478B"/>
    <w:rsid w:val="0081488A"/>
    <w:rsid w:val="00816873"/>
    <w:rsid w:val="00816F88"/>
    <w:rsid w:val="0082009B"/>
    <w:rsid w:val="0082133F"/>
    <w:rsid w:val="008232D5"/>
    <w:rsid w:val="00823F40"/>
    <w:rsid w:val="00823FF9"/>
    <w:rsid w:val="008254F9"/>
    <w:rsid w:val="0083044E"/>
    <w:rsid w:val="00831A39"/>
    <w:rsid w:val="00832714"/>
    <w:rsid w:val="0083653B"/>
    <w:rsid w:val="00840E74"/>
    <w:rsid w:val="0084313A"/>
    <w:rsid w:val="00845E91"/>
    <w:rsid w:val="00850ECD"/>
    <w:rsid w:val="00851200"/>
    <w:rsid w:val="00851643"/>
    <w:rsid w:val="0085427A"/>
    <w:rsid w:val="00854C36"/>
    <w:rsid w:val="00855231"/>
    <w:rsid w:val="008554FA"/>
    <w:rsid w:val="0085699A"/>
    <w:rsid w:val="00860BFC"/>
    <w:rsid w:val="00861FB3"/>
    <w:rsid w:val="00863394"/>
    <w:rsid w:val="008635FF"/>
    <w:rsid w:val="008640F7"/>
    <w:rsid w:val="00864658"/>
    <w:rsid w:val="00865182"/>
    <w:rsid w:val="008678DB"/>
    <w:rsid w:val="00870A98"/>
    <w:rsid w:val="00874756"/>
    <w:rsid w:val="00880463"/>
    <w:rsid w:val="00880D38"/>
    <w:rsid w:val="00881F7F"/>
    <w:rsid w:val="00883F0D"/>
    <w:rsid w:val="00884B35"/>
    <w:rsid w:val="00884BE3"/>
    <w:rsid w:val="00884EA8"/>
    <w:rsid w:val="00885F03"/>
    <w:rsid w:val="0089208C"/>
    <w:rsid w:val="008926A2"/>
    <w:rsid w:val="008977CD"/>
    <w:rsid w:val="008A0335"/>
    <w:rsid w:val="008A1050"/>
    <w:rsid w:val="008A1799"/>
    <w:rsid w:val="008A1DE3"/>
    <w:rsid w:val="008A30BC"/>
    <w:rsid w:val="008A49A8"/>
    <w:rsid w:val="008A59B4"/>
    <w:rsid w:val="008A5F2D"/>
    <w:rsid w:val="008A672A"/>
    <w:rsid w:val="008A6A49"/>
    <w:rsid w:val="008A7C79"/>
    <w:rsid w:val="008A7D34"/>
    <w:rsid w:val="008B0E59"/>
    <w:rsid w:val="008B1589"/>
    <w:rsid w:val="008B36CA"/>
    <w:rsid w:val="008B3892"/>
    <w:rsid w:val="008B5536"/>
    <w:rsid w:val="008B5DB4"/>
    <w:rsid w:val="008B66CB"/>
    <w:rsid w:val="008B6D2C"/>
    <w:rsid w:val="008B6F6C"/>
    <w:rsid w:val="008C0937"/>
    <w:rsid w:val="008C1E90"/>
    <w:rsid w:val="008C2C88"/>
    <w:rsid w:val="008C503A"/>
    <w:rsid w:val="008C583E"/>
    <w:rsid w:val="008C636B"/>
    <w:rsid w:val="008C7A0D"/>
    <w:rsid w:val="008C7D65"/>
    <w:rsid w:val="008D1568"/>
    <w:rsid w:val="008D15AE"/>
    <w:rsid w:val="008D2614"/>
    <w:rsid w:val="008D30C0"/>
    <w:rsid w:val="008D33F3"/>
    <w:rsid w:val="008D46D1"/>
    <w:rsid w:val="008D473B"/>
    <w:rsid w:val="008D76E9"/>
    <w:rsid w:val="008E0046"/>
    <w:rsid w:val="008E0E66"/>
    <w:rsid w:val="008E4081"/>
    <w:rsid w:val="008E5BB6"/>
    <w:rsid w:val="008E6C85"/>
    <w:rsid w:val="008F0D7C"/>
    <w:rsid w:val="008F15C3"/>
    <w:rsid w:val="008F1A13"/>
    <w:rsid w:val="008F2EB3"/>
    <w:rsid w:val="008F2EF5"/>
    <w:rsid w:val="008F3291"/>
    <w:rsid w:val="008F3F1B"/>
    <w:rsid w:val="008F69BB"/>
    <w:rsid w:val="008F7154"/>
    <w:rsid w:val="009012A0"/>
    <w:rsid w:val="00902FE1"/>
    <w:rsid w:val="009046C3"/>
    <w:rsid w:val="00904873"/>
    <w:rsid w:val="00904F25"/>
    <w:rsid w:val="009076E6"/>
    <w:rsid w:val="009132AE"/>
    <w:rsid w:val="00914B19"/>
    <w:rsid w:val="00920570"/>
    <w:rsid w:val="009225A7"/>
    <w:rsid w:val="00924908"/>
    <w:rsid w:val="00925756"/>
    <w:rsid w:val="00925C41"/>
    <w:rsid w:val="00926CA6"/>
    <w:rsid w:val="0092726F"/>
    <w:rsid w:val="00930F22"/>
    <w:rsid w:val="009311AB"/>
    <w:rsid w:val="00931E5F"/>
    <w:rsid w:val="00932756"/>
    <w:rsid w:val="0093430F"/>
    <w:rsid w:val="009362E3"/>
    <w:rsid w:val="0093640F"/>
    <w:rsid w:val="00936EFF"/>
    <w:rsid w:val="00942F80"/>
    <w:rsid w:val="00943851"/>
    <w:rsid w:val="009460AB"/>
    <w:rsid w:val="009511E2"/>
    <w:rsid w:val="009518C1"/>
    <w:rsid w:val="00952D74"/>
    <w:rsid w:val="009541B0"/>
    <w:rsid w:val="00955082"/>
    <w:rsid w:val="00955659"/>
    <w:rsid w:val="009558FA"/>
    <w:rsid w:val="009605C5"/>
    <w:rsid w:val="0096085C"/>
    <w:rsid w:val="00960F27"/>
    <w:rsid w:val="00961D9B"/>
    <w:rsid w:val="00962ED5"/>
    <w:rsid w:val="00963156"/>
    <w:rsid w:val="00964604"/>
    <w:rsid w:val="0096678B"/>
    <w:rsid w:val="00967730"/>
    <w:rsid w:val="009678F6"/>
    <w:rsid w:val="009711C0"/>
    <w:rsid w:val="00977458"/>
    <w:rsid w:val="009810B1"/>
    <w:rsid w:val="009811AD"/>
    <w:rsid w:val="009842F9"/>
    <w:rsid w:val="00984E5A"/>
    <w:rsid w:val="009850D1"/>
    <w:rsid w:val="009864A3"/>
    <w:rsid w:val="00986B75"/>
    <w:rsid w:val="00986D89"/>
    <w:rsid w:val="00987408"/>
    <w:rsid w:val="0099205D"/>
    <w:rsid w:val="00992D85"/>
    <w:rsid w:val="00995E07"/>
    <w:rsid w:val="00997C22"/>
    <w:rsid w:val="00997E17"/>
    <w:rsid w:val="009A363E"/>
    <w:rsid w:val="009A404C"/>
    <w:rsid w:val="009A466D"/>
    <w:rsid w:val="009A565C"/>
    <w:rsid w:val="009A6B06"/>
    <w:rsid w:val="009B08A8"/>
    <w:rsid w:val="009B54E5"/>
    <w:rsid w:val="009B5BDE"/>
    <w:rsid w:val="009B6530"/>
    <w:rsid w:val="009B6F2D"/>
    <w:rsid w:val="009B7459"/>
    <w:rsid w:val="009C0A67"/>
    <w:rsid w:val="009C2B6F"/>
    <w:rsid w:val="009C59BA"/>
    <w:rsid w:val="009C6AF8"/>
    <w:rsid w:val="009C7EE8"/>
    <w:rsid w:val="009D039D"/>
    <w:rsid w:val="009D0618"/>
    <w:rsid w:val="009D3D5C"/>
    <w:rsid w:val="009D5B08"/>
    <w:rsid w:val="009D7A5C"/>
    <w:rsid w:val="009E497A"/>
    <w:rsid w:val="009E60FF"/>
    <w:rsid w:val="009E740C"/>
    <w:rsid w:val="009F2171"/>
    <w:rsid w:val="009F5346"/>
    <w:rsid w:val="009F5887"/>
    <w:rsid w:val="009F71F7"/>
    <w:rsid w:val="009F7B16"/>
    <w:rsid w:val="00A007AE"/>
    <w:rsid w:val="00A00EBC"/>
    <w:rsid w:val="00A025EA"/>
    <w:rsid w:val="00A04FB5"/>
    <w:rsid w:val="00A06B46"/>
    <w:rsid w:val="00A06E82"/>
    <w:rsid w:val="00A072A7"/>
    <w:rsid w:val="00A1066C"/>
    <w:rsid w:val="00A11115"/>
    <w:rsid w:val="00A23C56"/>
    <w:rsid w:val="00A24DCE"/>
    <w:rsid w:val="00A25BFD"/>
    <w:rsid w:val="00A265AC"/>
    <w:rsid w:val="00A26E43"/>
    <w:rsid w:val="00A27596"/>
    <w:rsid w:val="00A27B7C"/>
    <w:rsid w:val="00A3147E"/>
    <w:rsid w:val="00A317BD"/>
    <w:rsid w:val="00A31816"/>
    <w:rsid w:val="00A3254A"/>
    <w:rsid w:val="00A32A01"/>
    <w:rsid w:val="00A34421"/>
    <w:rsid w:val="00A358CD"/>
    <w:rsid w:val="00A37AF1"/>
    <w:rsid w:val="00A40625"/>
    <w:rsid w:val="00A40FC4"/>
    <w:rsid w:val="00A4463B"/>
    <w:rsid w:val="00A459FD"/>
    <w:rsid w:val="00A4626C"/>
    <w:rsid w:val="00A5080A"/>
    <w:rsid w:val="00A51D64"/>
    <w:rsid w:val="00A521DF"/>
    <w:rsid w:val="00A52857"/>
    <w:rsid w:val="00A540B6"/>
    <w:rsid w:val="00A54990"/>
    <w:rsid w:val="00A54A81"/>
    <w:rsid w:val="00A56652"/>
    <w:rsid w:val="00A56C17"/>
    <w:rsid w:val="00A601FF"/>
    <w:rsid w:val="00A618BC"/>
    <w:rsid w:val="00A64023"/>
    <w:rsid w:val="00A64586"/>
    <w:rsid w:val="00A6647D"/>
    <w:rsid w:val="00A66ED3"/>
    <w:rsid w:val="00A7096A"/>
    <w:rsid w:val="00A70EDA"/>
    <w:rsid w:val="00A710D0"/>
    <w:rsid w:val="00A72F41"/>
    <w:rsid w:val="00A75A3E"/>
    <w:rsid w:val="00A76B15"/>
    <w:rsid w:val="00A80379"/>
    <w:rsid w:val="00A809F3"/>
    <w:rsid w:val="00A8303A"/>
    <w:rsid w:val="00A836E6"/>
    <w:rsid w:val="00A84961"/>
    <w:rsid w:val="00A85468"/>
    <w:rsid w:val="00A85E84"/>
    <w:rsid w:val="00A867ED"/>
    <w:rsid w:val="00A876F6"/>
    <w:rsid w:val="00A87E0E"/>
    <w:rsid w:val="00A90343"/>
    <w:rsid w:val="00A91BB8"/>
    <w:rsid w:val="00A922D0"/>
    <w:rsid w:val="00A94116"/>
    <w:rsid w:val="00A945B5"/>
    <w:rsid w:val="00A94C78"/>
    <w:rsid w:val="00A96887"/>
    <w:rsid w:val="00A97280"/>
    <w:rsid w:val="00AA3727"/>
    <w:rsid w:val="00AA4922"/>
    <w:rsid w:val="00AB1B98"/>
    <w:rsid w:val="00AB586C"/>
    <w:rsid w:val="00AB7AAA"/>
    <w:rsid w:val="00AC3984"/>
    <w:rsid w:val="00AC3D17"/>
    <w:rsid w:val="00AC43B3"/>
    <w:rsid w:val="00AC4EDC"/>
    <w:rsid w:val="00AC51D9"/>
    <w:rsid w:val="00AC5606"/>
    <w:rsid w:val="00AC5C4D"/>
    <w:rsid w:val="00AC7645"/>
    <w:rsid w:val="00AC7CF7"/>
    <w:rsid w:val="00AD0153"/>
    <w:rsid w:val="00AD0B30"/>
    <w:rsid w:val="00AD30E8"/>
    <w:rsid w:val="00AD370C"/>
    <w:rsid w:val="00AD398B"/>
    <w:rsid w:val="00AD4499"/>
    <w:rsid w:val="00AD52AD"/>
    <w:rsid w:val="00AD6328"/>
    <w:rsid w:val="00AD6879"/>
    <w:rsid w:val="00AD73A7"/>
    <w:rsid w:val="00AD7B8F"/>
    <w:rsid w:val="00AE0565"/>
    <w:rsid w:val="00AE258B"/>
    <w:rsid w:val="00AE397E"/>
    <w:rsid w:val="00AF0A34"/>
    <w:rsid w:val="00AF20D6"/>
    <w:rsid w:val="00AF213A"/>
    <w:rsid w:val="00AF2440"/>
    <w:rsid w:val="00AF3BDB"/>
    <w:rsid w:val="00AF3D01"/>
    <w:rsid w:val="00AF4E34"/>
    <w:rsid w:val="00AF6646"/>
    <w:rsid w:val="00AF6FBA"/>
    <w:rsid w:val="00B00497"/>
    <w:rsid w:val="00B01D95"/>
    <w:rsid w:val="00B020B0"/>
    <w:rsid w:val="00B02FD2"/>
    <w:rsid w:val="00B03E00"/>
    <w:rsid w:val="00B04A5D"/>
    <w:rsid w:val="00B04DC0"/>
    <w:rsid w:val="00B05261"/>
    <w:rsid w:val="00B06B72"/>
    <w:rsid w:val="00B070C8"/>
    <w:rsid w:val="00B07298"/>
    <w:rsid w:val="00B07809"/>
    <w:rsid w:val="00B11491"/>
    <w:rsid w:val="00B126BF"/>
    <w:rsid w:val="00B152DA"/>
    <w:rsid w:val="00B15316"/>
    <w:rsid w:val="00B160F9"/>
    <w:rsid w:val="00B17A37"/>
    <w:rsid w:val="00B2114F"/>
    <w:rsid w:val="00B21255"/>
    <w:rsid w:val="00B213E5"/>
    <w:rsid w:val="00B21696"/>
    <w:rsid w:val="00B25800"/>
    <w:rsid w:val="00B269A4"/>
    <w:rsid w:val="00B27294"/>
    <w:rsid w:val="00B30BD6"/>
    <w:rsid w:val="00B352D9"/>
    <w:rsid w:val="00B37DA7"/>
    <w:rsid w:val="00B40250"/>
    <w:rsid w:val="00B41164"/>
    <w:rsid w:val="00B426B8"/>
    <w:rsid w:val="00B43196"/>
    <w:rsid w:val="00B440F9"/>
    <w:rsid w:val="00B4452A"/>
    <w:rsid w:val="00B458F1"/>
    <w:rsid w:val="00B474E2"/>
    <w:rsid w:val="00B4754F"/>
    <w:rsid w:val="00B511EE"/>
    <w:rsid w:val="00B52FDC"/>
    <w:rsid w:val="00B54DD1"/>
    <w:rsid w:val="00B55AF7"/>
    <w:rsid w:val="00B55DDF"/>
    <w:rsid w:val="00B57175"/>
    <w:rsid w:val="00B61C2D"/>
    <w:rsid w:val="00B61E76"/>
    <w:rsid w:val="00B62051"/>
    <w:rsid w:val="00B6249E"/>
    <w:rsid w:val="00B6392A"/>
    <w:rsid w:val="00B70A46"/>
    <w:rsid w:val="00B717BF"/>
    <w:rsid w:val="00B72995"/>
    <w:rsid w:val="00B74CA1"/>
    <w:rsid w:val="00B75BB4"/>
    <w:rsid w:val="00B765B9"/>
    <w:rsid w:val="00B8050F"/>
    <w:rsid w:val="00B82071"/>
    <w:rsid w:val="00B82F44"/>
    <w:rsid w:val="00B838D6"/>
    <w:rsid w:val="00B84606"/>
    <w:rsid w:val="00B858FA"/>
    <w:rsid w:val="00B867CE"/>
    <w:rsid w:val="00B87D15"/>
    <w:rsid w:val="00B93388"/>
    <w:rsid w:val="00B934A0"/>
    <w:rsid w:val="00B94737"/>
    <w:rsid w:val="00B95738"/>
    <w:rsid w:val="00B95DD0"/>
    <w:rsid w:val="00B963FF"/>
    <w:rsid w:val="00B978EE"/>
    <w:rsid w:val="00B97FB5"/>
    <w:rsid w:val="00B97FCC"/>
    <w:rsid w:val="00BA132B"/>
    <w:rsid w:val="00BA78C2"/>
    <w:rsid w:val="00BB0FF4"/>
    <w:rsid w:val="00BB3FF1"/>
    <w:rsid w:val="00BB63A6"/>
    <w:rsid w:val="00BB7B9C"/>
    <w:rsid w:val="00BC148A"/>
    <w:rsid w:val="00BC1E45"/>
    <w:rsid w:val="00BC3383"/>
    <w:rsid w:val="00BC351A"/>
    <w:rsid w:val="00BC46F6"/>
    <w:rsid w:val="00BD1158"/>
    <w:rsid w:val="00BD140C"/>
    <w:rsid w:val="00BD1ED4"/>
    <w:rsid w:val="00BD205C"/>
    <w:rsid w:val="00BD2111"/>
    <w:rsid w:val="00BD2DB5"/>
    <w:rsid w:val="00BD3A41"/>
    <w:rsid w:val="00BD3E5F"/>
    <w:rsid w:val="00BD40DC"/>
    <w:rsid w:val="00BD4476"/>
    <w:rsid w:val="00BD4865"/>
    <w:rsid w:val="00BD59CF"/>
    <w:rsid w:val="00BD5DB7"/>
    <w:rsid w:val="00BE0BD2"/>
    <w:rsid w:val="00BE1ACA"/>
    <w:rsid w:val="00BE2CED"/>
    <w:rsid w:val="00BE4327"/>
    <w:rsid w:val="00BE6BA9"/>
    <w:rsid w:val="00BF0083"/>
    <w:rsid w:val="00BF29F2"/>
    <w:rsid w:val="00BF3476"/>
    <w:rsid w:val="00BF5121"/>
    <w:rsid w:val="00BF526C"/>
    <w:rsid w:val="00BF5F7B"/>
    <w:rsid w:val="00BF63A2"/>
    <w:rsid w:val="00BF6A34"/>
    <w:rsid w:val="00BF7F49"/>
    <w:rsid w:val="00C0087E"/>
    <w:rsid w:val="00C0243A"/>
    <w:rsid w:val="00C02ECA"/>
    <w:rsid w:val="00C03B0A"/>
    <w:rsid w:val="00C0515B"/>
    <w:rsid w:val="00C05A79"/>
    <w:rsid w:val="00C05A91"/>
    <w:rsid w:val="00C07CF1"/>
    <w:rsid w:val="00C1326C"/>
    <w:rsid w:val="00C15DB3"/>
    <w:rsid w:val="00C15F45"/>
    <w:rsid w:val="00C17362"/>
    <w:rsid w:val="00C31EAB"/>
    <w:rsid w:val="00C32B21"/>
    <w:rsid w:val="00C32B24"/>
    <w:rsid w:val="00C3614D"/>
    <w:rsid w:val="00C3702F"/>
    <w:rsid w:val="00C4041C"/>
    <w:rsid w:val="00C4244E"/>
    <w:rsid w:val="00C42FE6"/>
    <w:rsid w:val="00C45537"/>
    <w:rsid w:val="00C45FE2"/>
    <w:rsid w:val="00C5175C"/>
    <w:rsid w:val="00C5305C"/>
    <w:rsid w:val="00C53449"/>
    <w:rsid w:val="00C53ECD"/>
    <w:rsid w:val="00C545AF"/>
    <w:rsid w:val="00C55277"/>
    <w:rsid w:val="00C560D2"/>
    <w:rsid w:val="00C576EA"/>
    <w:rsid w:val="00C6055F"/>
    <w:rsid w:val="00C60FF2"/>
    <w:rsid w:val="00C6175D"/>
    <w:rsid w:val="00C635E6"/>
    <w:rsid w:val="00C64442"/>
    <w:rsid w:val="00C651D6"/>
    <w:rsid w:val="00C66BF7"/>
    <w:rsid w:val="00C6771F"/>
    <w:rsid w:val="00C67D1B"/>
    <w:rsid w:val="00C723BB"/>
    <w:rsid w:val="00C75458"/>
    <w:rsid w:val="00C7609B"/>
    <w:rsid w:val="00C77E4F"/>
    <w:rsid w:val="00C8031A"/>
    <w:rsid w:val="00C82F18"/>
    <w:rsid w:val="00C8333A"/>
    <w:rsid w:val="00C848E6"/>
    <w:rsid w:val="00C85769"/>
    <w:rsid w:val="00C86E03"/>
    <w:rsid w:val="00C875C1"/>
    <w:rsid w:val="00C92929"/>
    <w:rsid w:val="00C94B48"/>
    <w:rsid w:val="00C96AC7"/>
    <w:rsid w:val="00C96EFC"/>
    <w:rsid w:val="00CA0925"/>
    <w:rsid w:val="00CA1B7E"/>
    <w:rsid w:val="00CA2230"/>
    <w:rsid w:val="00CA3A38"/>
    <w:rsid w:val="00CA4389"/>
    <w:rsid w:val="00CA4728"/>
    <w:rsid w:val="00CA5123"/>
    <w:rsid w:val="00CB0612"/>
    <w:rsid w:val="00CB1384"/>
    <w:rsid w:val="00CB259B"/>
    <w:rsid w:val="00CB384C"/>
    <w:rsid w:val="00CB67DC"/>
    <w:rsid w:val="00CC0176"/>
    <w:rsid w:val="00CC0736"/>
    <w:rsid w:val="00CC2733"/>
    <w:rsid w:val="00CC2EB9"/>
    <w:rsid w:val="00CC4892"/>
    <w:rsid w:val="00CC54A4"/>
    <w:rsid w:val="00CC58AF"/>
    <w:rsid w:val="00CC7D10"/>
    <w:rsid w:val="00CC7F81"/>
    <w:rsid w:val="00CD17EE"/>
    <w:rsid w:val="00CD2A8B"/>
    <w:rsid w:val="00CD2E48"/>
    <w:rsid w:val="00CD43AE"/>
    <w:rsid w:val="00CD445D"/>
    <w:rsid w:val="00CD4CC7"/>
    <w:rsid w:val="00CD4DD9"/>
    <w:rsid w:val="00CD667F"/>
    <w:rsid w:val="00CD7E6B"/>
    <w:rsid w:val="00CE3A07"/>
    <w:rsid w:val="00CF03D4"/>
    <w:rsid w:val="00CF0EB6"/>
    <w:rsid w:val="00CF234D"/>
    <w:rsid w:val="00CF2410"/>
    <w:rsid w:val="00CF3D00"/>
    <w:rsid w:val="00CF4DCA"/>
    <w:rsid w:val="00CF5349"/>
    <w:rsid w:val="00CF7F99"/>
    <w:rsid w:val="00D004BD"/>
    <w:rsid w:val="00D05497"/>
    <w:rsid w:val="00D05B1C"/>
    <w:rsid w:val="00D0685D"/>
    <w:rsid w:val="00D07FCE"/>
    <w:rsid w:val="00D10736"/>
    <w:rsid w:val="00D10B05"/>
    <w:rsid w:val="00D116C3"/>
    <w:rsid w:val="00D117F3"/>
    <w:rsid w:val="00D1262F"/>
    <w:rsid w:val="00D21B19"/>
    <w:rsid w:val="00D23B72"/>
    <w:rsid w:val="00D24BB1"/>
    <w:rsid w:val="00D2619A"/>
    <w:rsid w:val="00D27948"/>
    <w:rsid w:val="00D31AD0"/>
    <w:rsid w:val="00D3260F"/>
    <w:rsid w:val="00D32EB3"/>
    <w:rsid w:val="00D3330B"/>
    <w:rsid w:val="00D34D64"/>
    <w:rsid w:val="00D36829"/>
    <w:rsid w:val="00D36E6F"/>
    <w:rsid w:val="00D371FA"/>
    <w:rsid w:val="00D37967"/>
    <w:rsid w:val="00D4121D"/>
    <w:rsid w:val="00D418C5"/>
    <w:rsid w:val="00D42063"/>
    <w:rsid w:val="00D43C75"/>
    <w:rsid w:val="00D44D24"/>
    <w:rsid w:val="00D44F67"/>
    <w:rsid w:val="00D452A2"/>
    <w:rsid w:val="00D459BD"/>
    <w:rsid w:val="00D4670D"/>
    <w:rsid w:val="00D5024E"/>
    <w:rsid w:val="00D51BBD"/>
    <w:rsid w:val="00D52CC5"/>
    <w:rsid w:val="00D52E1F"/>
    <w:rsid w:val="00D546FC"/>
    <w:rsid w:val="00D55459"/>
    <w:rsid w:val="00D556FA"/>
    <w:rsid w:val="00D55EA8"/>
    <w:rsid w:val="00D579A1"/>
    <w:rsid w:val="00D6032D"/>
    <w:rsid w:val="00D603A3"/>
    <w:rsid w:val="00D60482"/>
    <w:rsid w:val="00D6406B"/>
    <w:rsid w:val="00D66F32"/>
    <w:rsid w:val="00D67630"/>
    <w:rsid w:val="00D677E3"/>
    <w:rsid w:val="00D70764"/>
    <w:rsid w:val="00D7121C"/>
    <w:rsid w:val="00D72F59"/>
    <w:rsid w:val="00D734FB"/>
    <w:rsid w:val="00D74505"/>
    <w:rsid w:val="00D7571F"/>
    <w:rsid w:val="00D759A6"/>
    <w:rsid w:val="00D8018A"/>
    <w:rsid w:val="00D80E82"/>
    <w:rsid w:val="00D81206"/>
    <w:rsid w:val="00D82172"/>
    <w:rsid w:val="00D821B9"/>
    <w:rsid w:val="00D83841"/>
    <w:rsid w:val="00D83F5E"/>
    <w:rsid w:val="00D849D9"/>
    <w:rsid w:val="00D84E3B"/>
    <w:rsid w:val="00D857B8"/>
    <w:rsid w:val="00D858A4"/>
    <w:rsid w:val="00D85D9E"/>
    <w:rsid w:val="00D87077"/>
    <w:rsid w:val="00D87988"/>
    <w:rsid w:val="00D9054F"/>
    <w:rsid w:val="00D9105A"/>
    <w:rsid w:val="00D91F91"/>
    <w:rsid w:val="00D92CF6"/>
    <w:rsid w:val="00D936F4"/>
    <w:rsid w:val="00D941FD"/>
    <w:rsid w:val="00D94D06"/>
    <w:rsid w:val="00D96E45"/>
    <w:rsid w:val="00D972EA"/>
    <w:rsid w:val="00D974A4"/>
    <w:rsid w:val="00DA3518"/>
    <w:rsid w:val="00DA4BBF"/>
    <w:rsid w:val="00DA57D5"/>
    <w:rsid w:val="00DA78D8"/>
    <w:rsid w:val="00DB2019"/>
    <w:rsid w:val="00DB29C2"/>
    <w:rsid w:val="00DB345F"/>
    <w:rsid w:val="00DB4027"/>
    <w:rsid w:val="00DB579B"/>
    <w:rsid w:val="00DB6369"/>
    <w:rsid w:val="00DB70B2"/>
    <w:rsid w:val="00DB7200"/>
    <w:rsid w:val="00DC11AA"/>
    <w:rsid w:val="00DC1B2B"/>
    <w:rsid w:val="00DC256A"/>
    <w:rsid w:val="00DC2781"/>
    <w:rsid w:val="00DC3249"/>
    <w:rsid w:val="00DC487E"/>
    <w:rsid w:val="00DC528B"/>
    <w:rsid w:val="00DC6970"/>
    <w:rsid w:val="00DD0603"/>
    <w:rsid w:val="00DD1414"/>
    <w:rsid w:val="00DD15BE"/>
    <w:rsid w:val="00DD2344"/>
    <w:rsid w:val="00DD260A"/>
    <w:rsid w:val="00DD28AD"/>
    <w:rsid w:val="00DD44DF"/>
    <w:rsid w:val="00DE1172"/>
    <w:rsid w:val="00DE2A4A"/>
    <w:rsid w:val="00DE3F25"/>
    <w:rsid w:val="00DE441E"/>
    <w:rsid w:val="00DE5A92"/>
    <w:rsid w:val="00DE5F9B"/>
    <w:rsid w:val="00DE6119"/>
    <w:rsid w:val="00DF1FD6"/>
    <w:rsid w:val="00DF286C"/>
    <w:rsid w:val="00DF302A"/>
    <w:rsid w:val="00DF3092"/>
    <w:rsid w:val="00DF35A8"/>
    <w:rsid w:val="00DF440D"/>
    <w:rsid w:val="00DF5526"/>
    <w:rsid w:val="00DF5FAB"/>
    <w:rsid w:val="00DF6301"/>
    <w:rsid w:val="00DF6E01"/>
    <w:rsid w:val="00E0033E"/>
    <w:rsid w:val="00E00901"/>
    <w:rsid w:val="00E018D2"/>
    <w:rsid w:val="00E02950"/>
    <w:rsid w:val="00E03426"/>
    <w:rsid w:val="00E03C62"/>
    <w:rsid w:val="00E04329"/>
    <w:rsid w:val="00E04704"/>
    <w:rsid w:val="00E06BFC"/>
    <w:rsid w:val="00E06FF9"/>
    <w:rsid w:val="00E07481"/>
    <w:rsid w:val="00E07C46"/>
    <w:rsid w:val="00E103A6"/>
    <w:rsid w:val="00E10935"/>
    <w:rsid w:val="00E117DC"/>
    <w:rsid w:val="00E117ED"/>
    <w:rsid w:val="00E11CC3"/>
    <w:rsid w:val="00E11D1E"/>
    <w:rsid w:val="00E12BC7"/>
    <w:rsid w:val="00E1359D"/>
    <w:rsid w:val="00E150F7"/>
    <w:rsid w:val="00E16088"/>
    <w:rsid w:val="00E168FB"/>
    <w:rsid w:val="00E16999"/>
    <w:rsid w:val="00E17372"/>
    <w:rsid w:val="00E211E7"/>
    <w:rsid w:val="00E213FB"/>
    <w:rsid w:val="00E21790"/>
    <w:rsid w:val="00E21D57"/>
    <w:rsid w:val="00E22D17"/>
    <w:rsid w:val="00E23E2E"/>
    <w:rsid w:val="00E2779C"/>
    <w:rsid w:val="00E315F0"/>
    <w:rsid w:val="00E326D1"/>
    <w:rsid w:val="00E3284F"/>
    <w:rsid w:val="00E32B03"/>
    <w:rsid w:val="00E32C5A"/>
    <w:rsid w:val="00E331F5"/>
    <w:rsid w:val="00E3357D"/>
    <w:rsid w:val="00E33CC7"/>
    <w:rsid w:val="00E341B9"/>
    <w:rsid w:val="00E35C3A"/>
    <w:rsid w:val="00E35CD0"/>
    <w:rsid w:val="00E361E2"/>
    <w:rsid w:val="00E37218"/>
    <w:rsid w:val="00E4206C"/>
    <w:rsid w:val="00E42B52"/>
    <w:rsid w:val="00E43373"/>
    <w:rsid w:val="00E4440B"/>
    <w:rsid w:val="00E445A1"/>
    <w:rsid w:val="00E458B5"/>
    <w:rsid w:val="00E45A3D"/>
    <w:rsid w:val="00E460E5"/>
    <w:rsid w:val="00E46933"/>
    <w:rsid w:val="00E46B0E"/>
    <w:rsid w:val="00E4729F"/>
    <w:rsid w:val="00E476B8"/>
    <w:rsid w:val="00E477AF"/>
    <w:rsid w:val="00E53CF8"/>
    <w:rsid w:val="00E54124"/>
    <w:rsid w:val="00E56AFB"/>
    <w:rsid w:val="00E57184"/>
    <w:rsid w:val="00E57FD1"/>
    <w:rsid w:val="00E61194"/>
    <w:rsid w:val="00E624DA"/>
    <w:rsid w:val="00E63EAC"/>
    <w:rsid w:val="00E64E30"/>
    <w:rsid w:val="00E658FC"/>
    <w:rsid w:val="00E65A9C"/>
    <w:rsid w:val="00E66BC8"/>
    <w:rsid w:val="00E6733F"/>
    <w:rsid w:val="00E70D90"/>
    <w:rsid w:val="00E710FA"/>
    <w:rsid w:val="00E74B70"/>
    <w:rsid w:val="00E75862"/>
    <w:rsid w:val="00E80FCF"/>
    <w:rsid w:val="00E8285E"/>
    <w:rsid w:val="00E83BB9"/>
    <w:rsid w:val="00E85177"/>
    <w:rsid w:val="00E87A26"/>
    <w:rsid w:val="00E90C51"/>
    <w:rsid w:val="00E90E59"/>
    <w:rsid w:val="00E912D9"/>
    <w:rsid w:val="00E9205C"/>
    <w:rsid w:val="00E921C9"/>
    <w:rsid w:val="00E938CA"/>
    <w:rsid w:val="00E94590"/>
    <w:rsid w:val="00E96795"/>
    <w:rsid w:val="00EA0089"/>
    <w:rsid w:val="00EA33C7"/>
    <w:rsid w:val="00EA42F9"/>
    <w:rsid w:val="00EA5461"/>
    <w:rsid w:val="00EB32BC"/>
    <w:rsid w:val="00EB4F55"/>
    <w:rsid w:val="00EB5661"/>
    <w:rsid w:val="00EC037D"/>
    <w:rsid w:val="00EC03DE"/>
    <w:rsid w:val="00EC0B56"/>
    <w:rsid w:val="00EC1941"/>
    <w:rsid w:val="00EC200C"/>
    <w:rsid w:val="00EC4AE2"/>
    <w:rsid w:val="00EC54A1"/>
    <w:rsid w:val="00EC5634"/>
    <w:rsid w:val="00ED2275"/>
    <w:rsid w:val="00ED2600"/>
    <w:rsid w:val="00ED268B"/>
    <w:rsid w:val="00ED5B10"/>
    <w:rsid w:val="00ED5D2F"/>
    <w:rsid w:val="00ED61D0"/>
    <w:rsid w:val="00ED7018"/>
    <w:rsid w:val="00EE246D"/>
    <w:rsid w:val="00EE2721"/>
    <w:rsid w:val="00EE2D79"/>
    <w:rsid w:val="00EE4A24"/>
    <w:rsid w:val="00EE500B"/>
    <w:rsid w:val="00EE6175"/>
    <w:rsid w:val="00EE6D5B"/>
    <w:rsid w:val="00EE6E85"/>
    <w:rsid w:val="00EE7145"/>
    <w:rsid w:val="00EE7309"/>
    <w:rsid w:val="00EF0310"/>
    <w:rsid w:val="00EF0414"/>
    <w:rsid w:val="00EF11C8"/>
    <w:rsid w:val="00EF22B4"/>
    <w:rsid w:val="00EF33D6"/>
    <w:rsid w:val="00EF3649"/>
    <w:rsid w:val="00EF4581"/>
    <w:rsid w:val="00EF7A3A"/>
    <w:rsid w:val="00F01284"/>
    <w:rsid w:val="00F024EF"/>
    <w:rsid w:val="00F02862"/>
    <w:rsid w:val="00F05F2F"/>
    <w:rsid w:val="00F0694D"/>
    <w:rsid w:val="00F06B10"/>
    <w:rsid w:val="00F0708F"/>
    <w:rsid w:val="00F10388"/>
    <w:rsid w:val="00F11BA4"/>
    <w:rsid w:val="00F1453B"/>
    <w:rsid w:val="00F14B24"/>
    <w:rsid w:val="00F14DBB"/>
    <w:rsid w:val="00F14FC1"/>
    <w:rsid w:val="00F15F2D"/>
    <w:rsid w:val="00F1611C"/>
    <w:rsid w:val="00F16177"/>
    <w:rsid w:val="00F16E3B"/>
    <w:rsid w:val="00F177D7"/>
    <w:rsid w:val="00F17B8B"/>
    <w:rsid w:val="00F17D48"/>
    <w:rsid w:val="00F214F6"/>
    <w:rsid w:val="00F21B92"/>
    <w:rsid w:val="00F23BA6"/>
    <w:rsid w:val="00F249FF"/>
    <w:rsid w:val="00F2509A"/>
    <w:rsid w:val="00F2584C"/>
    <w:rsid w:val="00F261A2"/>
    <w:rsid w:val="00F264A3"/>
    <w:rsid w:val="00F26731"/>
    <w:rsid w:val="00F268AB"/>
    <w:rsid w:val="00F273D0"/>
    <w:rsid w:val="00F3111C"/>
    <w:rsid w:val="00F337CD"/>
    <w:rsid w:val="00F35726"/>
    <w:rsid w:val="00F35E4C"/>
    <w:rsid w:val="00F362A8"/>
    <w:rsid w:val="00F36DE3"/>
    <w:rsid w:val="00F37285"/>
    <w:rsid w:val="00F40FB1"/>
    <w:rsid w:val="00F43298"/>
    <w:rsid w:val="00F43FF7"/>
    <w:rsid w:val="00F44602"/>
    <w:rsid w:val="00F451B4"/>
    <w:rsid w:val="00F471FA"/>
    <w:rsid w:val="00F477AC"/>
    <w:rsid w:val="00F500F3"/>
    <w:rsid w:val="00F5035D"/>
    <w:rsid w:val="00F50656"/>
    <w:rsid w:val="00F520D4"/>
    <w:rsid w:val="00F54529"/>
    <w:rsid w:val="00F55026"/>
    <w:rsid w:val="00F55505"/>
    <w:rsid w:val="00F625B6"/>
    <w:rsid w:val="00F626B9"/>
    <w:rsid w:val="00F637CF"/>
    <w:rsid w:val="00F645A7"/>
    <w:rsid w:val="00F6499B"/>
    <w:rsid w:val="00F64E35"/>
    <w:rsid w:val="00F64EF1"/>
    <w:rsid w:val="00F65DFF"/>
    <w:rsid w:val="00F664B4"/>
    <w:rsid w:val="00F702A3"/>
    <w:rsid w:val="00F74DF5"/>
    <w:rsid w:val="00F80162"/>
    <w:rsid w:val="00F807C3"/>
    <w:rsid w:val="00F81007"/>
    <w:rsid w:val="00F81AFB"/>
    <w:rsid w:val="00F81D0F"/>
    <w:rsid w:val="00F81D82"/>
    <w:rsid w:val="00F821ED"/>
    <w:rsid w:val="00F8353F"/>
    <w:rsid w:val="00F8383F"/>
    <w:rsid w:val="00F85171"/>
    <w:rsid w:val="00F85FD5"/>
    <w:rsid w:val="00F861A8"/>
    <w:rsid w:val="00F86FD5"/>
    <w:rsid w:val="00F915C9"/>
    <w:rsid w:val="00F94F95"/>
    <w:rsid w:val="00F964BB"/>
    <w:rsid w:val="00F96730"/>
    <w:rsid w:val="00F96FF0"/>
    <w:rsid w:val="00F972AA"/>
    <w:rsid w:val="00FA0762"/>
    <w:rsid w:val="00FA0941"/>
    <w:rsid w:val="00FA0AA3"/>
    <w:rsid w:val="00FA4E13"/>
    <w:rsid w:val="00FA6FE7"/>
    <w:rsid w:val="00FB0C35"/>
    <w:rsid w:val="00FB2AC3"/>
    <w:rsid w:val="00FB4590"/>
    <w:rsid w:val="00FB60EF"/>
    <w:rsid w:val="00FB6B29"/>
    <w:rsid w:val="00FC5FC9"/>
    <w:rsid w:val="00FC7206"/>
    <w:rsid w:val="00FD0A99"/>
    <w:rsid w:val="00FD1691"/>
    <w:rsid w:val="00FD4506"/>
    <w:rsid w:val="00FD510B"/>
    <w:rsid w:val="00FD5120"/>
    <w:rsid w:val="00FD639F"/>
    <w:rsid w:val="00FE0068"/>
    <w:rsid w:val="00FE3AE8"/>
    <w:rsid w:val="00FE634F"/>
    <w:rsid w:val="00FE7E83"/>
    <w:rsid w:val="00FF0619"/>
    <w:rsid w:val="00FF1092"/>
    <w:rsid w:val="00FF7F17"/>
    <w:rsid w:val="13DA9AC0"/>
    <w:rsid w:val="1F816806"/>
    <w:rsid w:val="2E57D2FE"/>
    <w:rsid w:val="5B90B968"/>
    <w:rsid w:val="63549514"/>
    <w:rsid w:val="77A14C66"/>
    <w:rsid w:val="7846B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1BB09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2756"/>
    <w:pPr>
      <w:spacing w:after="160" w:line="259" w:lineRule="auto"/>
    </w:pPr>
    <w:rPr>
      <w:rFonts w:ascii="Times New Roman" w:hAnsi="Times New Roman"/>
      <w:szCs w:val="22"/>
    </w:rPr>
  </w:style>
  <w:style w:type="paragraph" w:styleId="Heading1">
    <w:name w:val="heading 1"/>
    <w:basedOn w:val="Normal"/>
    <w:next w:val="Normal"/>
    <w:link w:val="Heading1Char"/>
    <w:autoRedefine/>
    <w:uiPriority w:val="9"/>
    <w:qFormat/>
    <w:rsid w:val="00D83841"/>
    <w:pPr>
      <w:keepNext/>
      <w:keepLines/>
      <w:spacing w:before="360" w:after="80"/>
      <w:outlineLvl w:val="0"/>
    </w:pPr>
    <w:rPr>
      <w:rFonts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A45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A458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A458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A458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A458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A458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A458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A458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3841"/>
    <w:rPr>
      <w:rFonts w:eastAsiaTheme="majorEastAsia" w:cstheme="majorBidi"/>
      <w:color w:val="0F4761" w:themeColor="accent1" w:themeShade="BF"/>
      <w:sz w:val="40"/>
      <w:szCs w:val="40"/>
      <w:lang w:val="cs-CZ"/>
    </w:rPr>
  </w:style>
  <w:style w:type="character" w:customStyle="1" w:styleId="Heading2Char">
    <w:name w:val="Heading 2 Char"/>
    <w:basedOn w:val="DefaultParagraphFont"/>
    <w:link w:val="Heading2"/>
    <w:uiPriority w:val="9"/>
    <w:semiHidden/>
    <w:rsid w:val="004A4584"/>
    <w:rPr>
      <w:rFonts w:asciiTheme="majorHAnsi" w:eastAsiaTheme="majorEastAsia" w:hAnsiTheme="majorHAnsi" w:cstheme="majorBidi"/>
      <w:color w:val="0F4761" w:themeColor="accent1" w:themeShade="BF"/>
      <w:sz w:val="32"/>
      <w:szCs w:val="32"/>
      <w:lang w:val="cs-CZ"/>
    </w:rPr>
  </w:style>
  <w:style w:type="character" w:customStyle="1" w:styleId="Heading3Char">
    <w:name w:val="Heading 3 Char"/>
    <w:basedOn w:val="DefaultParagraphFont"/>
    <w:link w:val="Heading3"/>
    <w:uiPriority w:val="9"/>
    <w:semiHidden/>
    <w:rsid w:val="004A4584"/>
    <w:rPr>
      <w:rFonts w:eastAsiaTheme="majorEastAsia" w:cstheme="majorBidi"/>
      <w:color w:val="0F4761" w:themeColor="accent1" w:themeShade="BF"/>
      <w:sz w:val="28"/>
      <w:szCs w:val="28"/>
      <w:lang w:val="cs-CZ"/>
    </w:rPr>
  </w:style>
  <w:style w:type="character" w:customStyle="1" w:styleId="Heading4Char">
    <w:name w:val="Heading 4 Char"/>
    <w:basedOn w:val="DefaultParagraphFont"/>
    <w:link w:val="Heading4"/>
    <w:uiPriority w:val="9"/>
    <w:semiHidden/>
    <w:rsid w:val="004A4584"/>
    <w:rPr>
      <w:rFonts w:eastAsiaTheme="majorEastAsia" w:cstheme="majorBidi"/>
      <w:i/>
      <w:iCs/>
      <w:color w:val="0F4761" w:themeColor="accent1" w:themeShade="BF"/>
      <w:lang w:val="cs-CZ"/>
    </w:rPr>
  </w:style>
  <w:style w:type="character" w:customStyle="1" w:styleId="Heading5Char">
    <w:name w:val="Heading 5 Char"/>
    <w:basedOn w:val="DefaultParagraphFont"/>
    <w:link w:val="Heading5"/>
    <w:uiPriority w:val="9"/>
    <w:semiHidden/>
    <w:rsid w:val="004A4584"/>
    <w:rPr>
      <w:rFonts w:eastAsiaTheme="majorEastAsia" w:cstheme="majorBidi"/>
      <w:color w:val="0F4761" w:themeColor="accent1" w:themeShade="BF"/>
      <w:lang w:val="cs-CZ"/>
    </w:rPr>
  </w:style>
  <w:style w:type="character" w:customStyle="1" w:styleId="Heading6Char">
    <w:name w:val="Heading 6 Char"/>
    <w:basedOn w:val="DefaultParagraphFont"/>
    <w:link w:val="Heading6"/>
    <w:uiPriority w:val="9"/>
    <w:semiHidden/>
    <w:rsid w:val="004A4584"/>
    <w:rPr>
      <w:rFonts w:eastAsiaTheme="majorEastAsia" w:cstheme="majorBidi"/>
      <w:i/>
      <w:iCs/>
      <w:color w:val="595959" w:themeColor="text1" w:themeTint="A6"/>
      <w:lang w:val="cs-CZ"/>
    </w:rPr>
  </w:style>
  <w:style w:type="character" w:customStyle="1" w:styleId="Heading7Char">
    <w:name w:val="Heading 7 Char"/>
    <w:basedOn w:val="DefaultParagraphFont"/>
    <w:link w:val="Heading7"/>
    <w:uiPriority w:val="9"/>
    <w:semiHidden/>
    <w:rsid w:val="004A4584"/>
    <w:rPr>
      <w:rFonts w:eastAsiaTheme="majorEastAsia" w:cstheme="majorBidi"/>
      <w:color w:val="595959" w:themeColor="text1" w:themeTint="A6"/>
      <w:lang w:val="cs-CZ"/>
    </w:rPr>
  </w:style>
  <w:style w:type="character" w:customStyle="1" w:styleId="Heading8Char">
    <w:name w:val="Heading 8 Char"/>
    <w:basedOn w:val="DefaultParagraphFont"/>
    <w:link w:val="Heading8"/>
    <w:uiPriority w:val="9"/>
    <w:semiHidden/>
    <w:rsid w:val="004A4584"/>
    <w:rPr>
      <w:rFonts w:eastAsiaTheme="majorEastAsia" w:cstheme="majorBidi"/>
      <w:i/>
      <w:iCs/>
      <w:color w:val="272727" w:themeColor="text1" w:themeTint="D8"/>
      <w:lang w:val="cs-CZ"/>
    </w:rPr>
  </w:style>
  <w:style w:type="character" w:customStyle="1" w:styleId="Heading9Char">
    <w:name w:val="Heading 9 Char"/>
    <w:basedOn w:val="DefaultParagraphFont"/>
    <w:link w:val="Heading9"/>
    <w:uiPriority w:val="9"/>
    <w:semiHidden/>
    <w:rsid w:val="004A4584"/>
    <w:rPr>
      <w:rFonts w:eastAsiaTheme="majorEastAsia" w:cstheme="majorBidi"/>
      <w:color w:val="272727" w:themeColor="text1" w:themeTint="D8"/>
      <w:lang w:val="cs-CZ"/>
    </w:rPr>
  </w:style>
  <w:style w:type="paragraph" w:styleId="Title">
    <w:name w:val="Title"/>
    <w:basedOn w:val="Normal"/>
    <w:next w:val="Normal"/>
    <w:link w:val="TitleChar"/>
    <w:uiPriority w:val="10"/>
    <w:qFormat/>
    <w:rsid w:val="004A458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4584"/>
    <w:rPr>
      <w:rFonts w:asciiTheme="majorHAnsi" w:eastAsiaTheme="majorEastAsia" w:hAnsiTheme="majorHAnsi" w:cstheme="majorBidi"/>
      <w:spacing w:val="-10"/>
      <w:kern w:val="28"/>
      <w:sz w:val="56"/>
      <w:szCs w:val="56"/>
      <w:lang w:val="cs-CZ"/>
    </w:rPr>
  </w:style>
  <w:style w:type="paragraph" w:styleId="Subtitle">
    <w:name w:val="Subtitle"/>
    <w:basedOn w:val="Normal"/>
    <w:next w:val="Normal"/>
    <w:link w:val="SubtitleChar"/>
    <w:uiPriority w:val="11"/>
    <w:qFormat/>
    <w:rsid w:val="004A458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A4584"/>
    <w:rPr>
      <w:rFonts w:eastAsiaTheme="majorEastAsia" w:cstheme="majorBidi"/>
      <w:color w:val="595959" w:themeColor="text1" w:themeTint="A6"/>
      <w:spacing w:val="15"/>
      <w:sz w:val="28"/>
      <w:szCs w:val="28"/>
      <w:lang w:val="cs-CZ"/>
    </w:rPr>
  </w:style>
  <w:style w:type="paragraph" w:styleId="Quote">
    <w:name w:val="Quote"/>
    <w:basedOn w:val="Normal"/>
    <w:next w:val="Normal"/>
    <w:link w:val="QuoteChar"/>
    <w:uiPriority w:val="29"/>
    <w:qFormat/>
    <w:rsid w:val="004A4584"/>
    <w:pPr>
      <w:spacing w:before="160"/>
      <w:jc w:val="center"/>
    </w:pPr>
    <w:rPr>
      <w:i/>
      <w:iCs/>
      <w:color w:val="404040" w:themeColor="text1" w:themeTint="BF"/>
    </w:rPr>
  </w:style>
  <w:style w:type="character" w:customStyle="1" w:styleId="QuoteChar">
    <w:name w:val="Quote Char"/>
    <w:basedOn w:val="DefaultParagraphFont"/>
    <w:link w:val="Quote"/>
    <w:uiPriority w:val="29"/>
    <w:rsid w:val="004A4584"/>
    <w:rPr>
      <w:i/>
      <w:iCs/>
      <w:color w:val="404040" w:themeColor="text1" w:themeTint="BF"/>
      <w:lang w:val="cs-CZ"/>
    </w:rPr>
  </w:style>
  <w:style w:type="paragraph" w:styleId="ListParagraph">
    <w:name w:val="List Paragraph"/>
    <w:basedOn w:val="Normal"/>
    <w:uiPriority w:val="34"/>
    <w:qFormat/>
    <w:rsid w:val="004A4584"/>
    <w:pPr>
      <w:ind w:left="720"/>
      <w:contextualSpacing/>
    </w:pPr>
  </w:style>
  <w:style w:type="character" w:styleId="IntenseEmphasis">
    <w:name w:val="Intense Emphasis"/>
    <w:basedOn w:val="DefaultParagraphFont"/>
    <w:uiPriority w:val="21"/>
    <w:qFormat/>
    <w:rsid w:val="004A4584"/>
    <w:rPr>
      <w:i/>
      <w:iCs/>
      <w:color w:val="0F4761" w:themeColor="accent1" w:themeShade="BF"/>
    </w:rPr>
  </w:style>
  <w:style w:type="paragraph" w:styleId="IntenseQuote">
    <w:name w:val="Intense Quote"/>
    <w:basedOn w:val="Normal"/>
    <w:next w:val="Normal"/>
    <w:link w:val="IntenseQuoteChar"/>
    <w:uiPriority w:val="30"/>
    <w:qFormat/>
    <w:rsid w:val="004A45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A4584"/>
    <w:rPr>
      <w:i/>
      <w:iCs/>
      <w:color w:val="0F4761" w:themeColor="accent1" w:themeShade="BF"/>
      <w:lang w:val="cs-CZ"/>
    </w:rPr>
  </w:style>
  <w:style w:type="character" w:styleId="IntenseReference">
    <w:name w:val="Intense Reference"/>
    <w:basedOn w:val="DefaultParagraphFont"/>
    <w:uiPriority w:val="32"/>
    <w:qFormat/>
    <w:rsid w:val="004A4584"/>
    <w:rPr>
      <w:b/>
      <w:bCs/>
      <w:smallCaps/>
      <w:color w:val="0F4761" w:themeColor="accent1" w:themeShade="BF"/>
      <w:spacing w:val="5"/>
    </w:rPr>
  </w:style>
  <w:style w:type="table" w:styleId="TableGrid">
    <w:name w:val="Table Grid"/>
    <w:basedOn w:val="TableNormal"/>
    <w:uiPriority w:val="39"/>
    <w:rsid w:val="004A4584"/>
    <w:rPr>
      <w:rFonts w:ascii="Times New Roman" w:hAnsi="Times New Roman"/>
      <w:szCs w:val="22"/>
    </w:rPr>
    <w:tblPr/>
  </w:style>
  <w:style w:type="table" w:customStyle="1" w:styleId="TableGrid2">
    <w:name w:val="Table Grid2"/>
    <w:basedOn w:val="TableNormal"/>
    <w:next w:val="TableGrid"/>
    <w:uiPriority w:val="39"/>
    <w:rsid w:val="004A4584"/>
    <w:rPr>
      <w:rFonts w:ascii="Times New Roman" w:hAnsi="Times New Roman"/>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A4584"/>
    <w:rPr>
      <w:rFonts w:ascii="Times New Roman" w:hAnsi="Times New Roman"/>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4A4584"/>
    <w:rPr>
      <w:rFonts w:ascii="Times New Roman" w:hAnsi="Times New Roman"/>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5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4584"/>
    <w:rPr>
      <w:rFonts w:ascii="Times New Roman" w:hAnsi="Times New Roman"/>
      <w:szCs w:val="22"/>
      <w:lang w:val="cs-CZ"/>
    </w:rPr>
  </w:style>
  <w:style w:type="paragraph" w:styleId="Footer">
    <w:name w:val="footer"/>
    <w:basedOn w:val="Normal"/>
    <w:link w:val="FooterChar"/>
    <w:uiPriority w:val="99"/>
    <w:unhideWhenUsed/>
    <w:rsid w:val="004A45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4584"/>
    <w:rPr>
      <w:rFonts w:ascii="Times New Roman" w:hAnsi="Times New Roman"/>
      <w:szCs w:val="22"/>
      <w:lang w:val="cs-CZ"/>
    </w:rPr>
  </w:style>
  <w:style w:type="table" w:customStyle="1" w:styleId="TableGrid1">
    <w:name w:val="Table Grid1"/>
    <w:basedOn w:val="TableNormal"/>
    <w:next w:val="TableGrid"/>
    <w:uiPriority w:val="39"/>
    <w:rsid w:val="00E4440B"/>
    <w:rPr>
      <w:rFonts w:ascii="Times New Roman" w:hAnsi="Times New Roman"/>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4440B"/>
    <w:rPr>
      <w:sz w:val="16"/>
      <w:szCs w:val="16"/>
    </w:rPr>
  </w:style>
  <w:style w:type="paragraph" w:styleId="CommentText">
    <w:name w:val="annotation text"/>
    <w:basedOn w:val="Normal"/>
    <w:link w:val="CommentTextChar"/>
    <w:uiPriority w:val="99"/>
    <w:unhideWhenUsed/>
    <w:rsid w:val="00E4440B"/>
    <w:pPr>
      <w:spacing w:line="240" w:lineRule="auto"/>
    </w:pPr>
    <w:rPr>
      <w:sz w:val="20"/>
      <w:szCs w:val="20"/>
    </w:rPr>
  </w:style>
  <w:style w:type="character" w:customStyle="1" w:styleId="CommentTextChar">
    <w:name w:val="Comment Text Char"/>
    <w:basedOn w:val="DefaultParagraphFont"/>
    <w:link w:val="CommentText"/>
    <w:uiPriority w:val="99"/>
    <w:rsid w:val="00E4440B"/>
    <w:rPr>
      <w:rFonts w:ascii="Times New Roman" w:hAnsi="Times New Roman"/>
      <w:sz w:val="20"/>
      <w:szCs w:val="20"/>
      <w:lang w:val="cs-CZ"/>
    </w:rPr>
  </w:style>
  <w:style w:type="table" w:customStyle="1" w:styleId="TableGrid5">
    <w:name w:val="Table Grid5"/>
    <w:basedOn w:val="TableNormal"/>
    <w:next w:val="TableGrid"/>
    <w:uiPriority w:val="39"/>
    <w:rsid w:val="00E4440B"/>
    <w:rPr>
      <w:rFonts w:ascii="Times New Roman" w:hAnsi="Times New Roman"/>
      <w:szCs w:val="22"/>
    </w:rPr>
    <w:tblPr/>
  </w:style>
  <w:style w:type="paragraph" w:styleId="NormalWeb">
    <w:name w:val="Normal (Web)"/>
    <w:basedOn w:val="Normal"/>
    <w:uiPriority w:val="99"/>
    <w:semiHidden/>
    <w:unhideWhenUsed/>
    <w:rsid w:val="00E4440B"/>
    <w:pPr>
      <w:spacing w:before="100" w:beforeAutospacing="1" w:after="100" w:afterAutospacing="1" w:line="240" w:lineRule="auto"/>
    </w:pPr>
    <w:rPr>
      <w:rFonts w:eastAsia="Times New Roman" w:cs="Times New Roman"/>
      <w:kern w:val="0"/>
      <w:szCs w:val="24"/>
      <w:lang w:val="en-US" w:eastAsia="en-GB"/>
      <w14:ligatures w14:val="none"/>
    </w:rPr>
  </w:style>
  <w:style w:type="table" w:customStyle="1" w:styleId="TableGrid6">
    <w:name w:val="Table Grid6"/>
    <w:basedOn w:val="TableNormal"/>
    <w:next w:val="TableGrid"/>
    <w:uiPriority w:val="39"/>
    <w:rsid w:val="0060600F"/>
    <w:rPr>
      <w:rFonts w:ascii="Times New Roman" w:hAnsi="Times New Roman"/>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B4754F"/>
    <w:rPr>
      <w:color w:val="2B579A"/>
      <w:shd w:val="clear" w:color="auto" w:fill="E1DFDD"/>
    </w:rPr>
  </w:style>
  <w:style w:type="paragraph" w:styleId="Revision">
    <w:name w:val="Revision"/>
    <w:hidden/>
    <w:uiPriority w:val="99"/>
    <w:semiHidden/>
    <w:rsid w:val="00C05A79"/>
    <w:rPr>
      <w:rFonts w:ascii="Times New Roman" w:hAnsi="Times New Roman"/>
      <w:szCs w:val="22"/>
    </w:rPr>
  </w:style>
  <w:style w:type="paragraph" w:styleId="CommentSubject">
    <w:name w:val="annotation subject"/>
    <w:basedOn w:val="CommentText"/>
    <w:next w:val="CommentText"/>
    <w:link w:val="CommentSubjectChar"/>
    <w:uiPriority w:val="99"/>
    <w:semiHidden/>
    <w:unhideWhenUsed/>
    <w:rsid w:val="001821E7"/>
    <w:rPr>
      <w:b/>
      <w:bCs/>
    </w:rPr>
  </w:style>
  <w:style w:type="character" w:customStyle="1" w:styleId="CommentSubjectChar">
    <w:name w:val="Comment Subject Char"/>
    <w:basedOn w:val="CommentTextChar"/>
    <w:link w:val="CommentSubject"/>
    <w:uiPriority w:val="99"/>
    <w:semiHidden/>
    <w:rsid w:val="001821E7"/>
    <w:rPr>
      <w:rFonts w:ascii="Times New Roman" w:hAnsi="Times New Roman"/>
      <w:b/>
      <w:bCs/>
      <w:sz w:val="20"/>
      <w:szCs w:val="20"/>
      <w:lang w:val="cs-CZ"/>
    </w:rPr>
  </w:style>
  <w:style w:type="character" w:styleId="Hyperlink">
    <w:name w:val="Hyperlink"/>
    <w:basedOn w:val="DefaultParagraphFont"/>
    <w:uiPriority w:val="99"/>
    <w:unhideWhenUsed/>
    <w:rPr>
      <w:color w:val="467886" w:themeColor="hyperlink"/>
      <w:u w:val="single"/>
    </w:rPr>
  </w:style>
  <w:style w:type="character" w:styleId="UnresolvedMention">
    <w:name w:val="Unresolved Mention"/>
    <w:basedOn w:val="DefaultParagraphFont"/>
    <w:uiPriority w:val="99"/>
    <w:semiHidden/>
    <w:unhideWhenUsed/>
    <w:rPr>
      <w:color w:val="605E5C"/>
      <w:shd w:val="clear" w:color="auto" w:fill="E1DFDD"/>
    </w:rPr>
  </w:style>
  <w:style w:type="character" w:customStyle="1" w:styleId="wacimagecontainer">
    <w:name w:val="wacimagecontain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005577">
      <w:bodyDiv w:val="1"/>
      <w:marLeft w:val="0"/>
      <w:marRight w:val="0"/>
      <w:marTop w:val="0"/>
      <w:marBottom w:val="0"/>
      <w:divBdr>
        <w:top w:val="none" w:sz="0" w:space="0" w:color="auto"/>
        <w:left w:val="none" w:sz="0" w:space="0" w:color="auto"/>
        <w:bottom w:val="none" w:sz="0" w:space="0" w:color="auto"/>
        <w:right w:val="none" w:sz="0" w:space="0" w:color="auto"/>
      </w:divBdr>
    </w:div>
    <w:div w:id="335618564">
      <w:bodyDiv w:val="1"/>
      <w:marLeft w:val="0"/>
      <w:marRight w:val="0"/>
      <w:marTop w:val="0"/>
      <w:marBottom w:val="0"/>
      <w:divBdr>
        <w:top w:val="none" w:sz="0" w:space="0" w:color="auto"/>
        <w:left w:val="none" w:sz="0" w:space="0" w:color="auto"/>
        <w:bottom w:val="none" w:sz="0" w:space="0" w:color="auto"/>
        <w:right w:val="none" w:sz="0" w:space="0" w:color="auto"/>
      </w:divBdr>
      <w:divsChild>
        <w:div w:id="5450640">
          <w:marLeft w:val="0"/>
          <w:marRight w:val="0"/>
          <w:marTop w:val="0"/>
          <w:marBottom w:val="0"/>
          <w:divBdr>
            <w:top w:val="none" w:sz="0" w:space="0" w:color="auto"/>
            <w:left w:val="none" w:sz="0" w:space="0" w:color="auto"/>
            <w:bottom w:val="none" w:sz="0" w:space="0" w:color="auto"/>
            <w:right w:val="none" w:sz="0" w:space="0" w:color="auto"/>
          </w:divBdr>
        </w:div>
        <w:div w:id="11879292">
          <w:marLeft w:val="0"/>
          <w:marRight w:val="0"/>
          <w:marTop w:val="0"/>
          <w:marBottom w:val="0"/>
          <w:divBdr>
            <w:top w:val="none" w:sz="0" w:space="0" w:color="auto"/>
            <w:left w:val="none" w:sz="0" w:space="0" w:color="auto"/>
            <w:bottom w:val="none" w:sz="0" w:space="0" w:color="auto"/>
            <w:right w:val="none" w:sz="0" w:space="0" w:color="auto"/>
          </w:divBdr>
        </w:div>
        <w:div w:id="55982358">
          <w:marLeft w:val="0"/>
          <w:marRight w:val="0"/>
          <w:marTop w:val="0"/>
          <w:marBottom w:val="0"/>
          <w:divBdr>
            <w:top w:val="none" w:sz="0" w:space="0" w:color="auto"/>
            <w:left w:val="none" w:sz="0" w:space="0" w:color="auto"/>
            <w:bottom w:val="none" w:sz="0" w:space="0" w:color="auto"/>
            <w:right w:val="none" w:sz="0" w:space="0" w:color="auto"/>
          </w:divBdr>
        </w:div>
        <w:div w:id="102848246">
          <w:marLeft w:val="0"/>
          <w:marRight w:val="0"/>
          <w:marTop w:val="0"/>
          <w:marBottom w:val="0"/>
          <w:divBdr>
            <w:top w:val="none" w:sz="0" w:space="0" w:color="auto"/>
            <w:left w:val="none" w:sz="0" w:space="0" w:color="auto"/>
            <w:bottom w:val="none" w:sz="0" w:space="0" w:color="auto"/>
            <w:right w:val="none" w:sz="0" w:space="0" w:color="auto"/>
          </w:divBdr>
        </w:div>
        <w:div w:id="191307943">
          <w:marLeft w:val="0"/>
          <w:marRight w:val="0"/>
          <w:marTop w:val="0"/>
          <w:marBottom w:val="0"/>
          <w:divBdr>
            <w:top w:val="none" w:sz="0" w:space="0" w:color="auto"/>
            <w:left w:val="none" w:sz="0" w:space="0" w:color="auto"/>
            <w:bottom w:val="none" w:sz="0" w:space="0" w:color="auto"/>
            <w:right w:val="none" w:sz="0" w:space="0" w:color="auto"/>
          </w:divBdr>
        </w:div>
        <w:div w:id="271284367">
          <w:marLeft w:val="0"/>
          <w:marRight w:val="0"/>
          <w:marTop w:val="0"/>
          <w:marBottom w:val="0"/>
          <w:divBdr>
            <w:top w:val="none" w:sz="0" w:space="0" w:color="auto"/>
            <w:left w:val="none" w:sz="0" w:space="0" w:color="auto"/>
            <w:bottom w:val="none" w:sz="0" w:space="0" w:color="auto"/>
            <w:right w:val="none" w:sz="0" w:space="0" w:color="auto"/>
          </w:divBdr>
        </w:div>
        <w:div w:id="397896346">
          <w:marLeft w:val="0"/>
          <w:marRight w:val="0"/>
          <w:marTop w:val="0"/>
          <w:marBottom w:val="0"/>
          <w:divBdr>
            <w:top w:val="none" w:sz="0" w:space="0" w:color="auto"/>
            <w:left w:val="none" w:sz="0" w:space="0" w:color="auto"/>
            <w:bottom w:val="none" w:sz="0" w:space="0" w:color="auto"/>
            <w:right w:val="none" w:sz="0" w:space="0" w:color="auto"/>
          </w:divBdr>
        </w:div>
        <w:div w:id="453450991">
          <w:marLeft w:val="0"/>
          <w:marRight w:val="0"/>
          <w:marTop w:val="0"/>
          <w:marBottom w:val="0"/>
          <w:divBdr>
            <w:top w:val="none" w:sz="0" w:space="0" w:color="auto"/>
            <w:left w:val="none" w:sz="0" w:space="0" w:color="auto"/>
            <w:bottom w:val="none" w:sz="0" w:space="0" w:color="auto"/>
            <w:right w:val="none" w:sz="0" w:space="0" w:color="auto"/>
          </w:divBdr>
        </w:div>
        <w:div w:id="490028966">
          <w:marLeft w:val="0"/>
          <w:marRight w:val="0"/>
          <w:marTop w:val="0"/>
          <w:marBottom w:val="0"/>
          <w:divBdr>
            <w:top w:val="none" w:sz="0" w:space="0" w:color="auto"/>
            <w:left w:val="none" w:sz="0" w:space="0" w:color="auto"/>
            <w:bottom w:val="none" w:sz="0" w:space="0" w:color="auto"/>
            <w:right w:val="none" w:sz="0" w:space="0" w:color="auto"/>
          </w:divBdr>
        </w:div>
        <w:div w:id="639454710">
          <w:marLeft w:val="0"/>
          <w:marRight w:val="0"/>
          <w:marTop w:val="0"/>
          <w:marBottom w:val="0"/>
          <w:divBdr>
            <w:top w:val="none" w:sz="0" w:space="0" w:color="auto"/>
            <w:left w:val="none" w:sz="0" w:space="0" w:color="auto"/>
            <w:bottom w:val="none" w:sz="0" w:space="0" w:color="auto"/>
            <w:right w:val="none" w:sz="0" w:space="0" w:color="auto"/>
          </w:divBdr>
        </w:div>
        <w:div w:id="649793640">
          <w:marLeft w:val="0"/>
          <w:marRight w:val="0"/>
          <w:marTop w:val="0"/>
          <w:marBottom w:val="0"/>
          <w:divBdr>
            <w:top w:val="none" w:sz="0" w:space="0" w:color="auto"/>
            <w:left w:val="none" w:sz="0" w:space="0" w:color="auto"/>
            <w:bottom w:val="none" w:sz="0" w:space="0" w:color="auto"/>
            <w:right w:val="none" w:sz="0" w:space="0" w:color="auto"/>
          </w:divBdr>
        </w:div>
        <w:div w:id="754975315">
          <w:marLeft w:val="0"/>
          <w:marRight w:val="0"/>
          <w:marTop w:val="0"/>
          <w:marBottom w:val="0"/>
          <w:divBdr>
            <w:top w:val="none" w:sz="0" w:space="0" w:color="auto"/>
            <w:left w:val="none" w:sz="0" w:space="0" w:color="auto"/>
            <w:bottom w:val="none" w:sz="0" w:space="0" w:color="auto"/>
            <w:right w:val="none" w:sz="0" w:space="0" w:color="auto"/>
          </w:divBdr>
        </w:div>
        <w:div w:id="800729157">
          <w:marLeft w:val="0"/>
          <w:marRight w:val="0"/>
          <w:marTop w:val="0"/>
          <w:marBottom w:val="0"/>
          <w:divBdr>
            <w:top w:val="none" w:sz="0" w:space="0" w:color="auto"/>
            <w:left w:val="none" w:sz="0" w:space="0" w:color="auto"/>
            <w:bottom w:val="none" w:sz="0" w:space="0" w:color="auto"/>
            <w:right w:val="none" w:sz="0" w:space="0" w:color="auto"/>
          </w:divBdr>
        </w:div>
        <w:div w:id="801918706">
          <w:marLeft w:val="0"/>
          <w:marRight w:val="0"/>
          <w:marTop w:val="0"/>
          <w:marBottom w:val="0"/>
          <w:divBdr>
            <w:top w:val="none" w:sz="0" w:space="0" w:color="auto"/>
            <w:left w:val="none" w:sz="0" w:space="0" w:color="auto"/>
            <w:bottom w:val="none" w:sz="0" w:space="0" w:color="auto"/>
            <w:right w:val="none" w:sz="0" w:space="0" w:color="auto"/>
          </w:divBdr>
        </w:div>
        <w:div w:id="841548792">
          <w:marLeft w:val="0"/>
          <w:marRight w:val="0"/>
          <w:marTop w:val="0"/>
          <w:marBottom w:val="0"/>
          <w:divBdr>
            <w:top w:val="none" w:sz="0" w:space="0" w:color="auto"/>
            <w:left w:val="none" w:sz="0" w:space="0" w:color="auto"/>
            <w:bottom w:val="none" w:sz="0" w:space="0" w:color="auto"/>
            <w:right w:val="none" w:sz="0" w:space="0" w:color="auto"/>
          </w:divBdr>
        </w:div>
        <w:div w:id="944993489">
          <w:marLeft w:val="0"/>
          <w:marRight w:val="0"/>
          <w:marTop w:val="0"/>
          <w:marBottom w:val="0"/>
          <w:divBdr>
            <w:top w:val="none" w:sz="0" w:space="0" w:color="auto"/>
            <w:left w:val="none" w:sz="0" w:space="0" w:color="auto"/>
            <w:bottom w:val="none" w:sz="0" w:space="0" w:color="auto"/>
            <w:right w:val="none" w:sz="0" w:space="0" w:color="auto"/>
          </w:divBdr>
        </w:div>
        <w:div w:id="981079139">
          <w:marLeft w:val="0"/>
          <w:marRight w:val="0"/>
          <w:marTop w:val="0"/>
          <w:marBottom w:val="0"/>
          <w:divBdr>
            <w:top w:val="none" w:sz="0" w:space="0" w:color="auto"/>
            <w:left w:val="none" w:sz="0" w:space="0" w:color="auto"/>
            <w:bottom w:val="none" w:sz="0" w:space="0" w:color="auto"/>
            <w:right w:val="none" w:sz="0" w:space="0" w:color="auto"/>
          </w:divBdr>
        </w:div>
        <w:div w:id="1202744838">
          <w:marLeft w:val="0"/>
          <w:marRight w:val="0"/>
          <w:marTop w:val="0"/>
          <w:marBottom w:val="0"/>
          <w:divBdr>
            <w:top w:val="none" w:sz="0" w:space="0" w:color="auto"/>
            <w:left w:val="none" w:sz="0" w:space="0" w:color="auto"/>
            <w:bottom w:val="none" w:sz="0" w:space="0" w:color="auto"/>
            <w:right w:val="none" w:sz="0" w:space="0" w:color="auto"/>
          </w:divBdr>
        </w:div>
        <w:div w:id="1260677437">
          <w:marLeft w:val="0"/>
          <w:marRight w:val="0"/>
          <w:marTop w:val="0"/>
          <w:marBottom w:val="0"/>
          <w:divBdr>
            <w:top w:val="none" w:sz="0" w:space="0" w:color="auto"/>
            <w:left w:val="none" w:sz="0" w:space="0" w:color="auto"/>
            <w:bottom w:val="none" w:sz="0" w:space="0" w:color="auto"/>
            <w:right w:val="none" w:sz="0" w:space="0" w:color="auto"/>
          </w:divBdr>
        </w:div>
        <w:div w:id="1275595520">
          <w:marLeft w:val="0"/>
          <w:marRight w:val="0"/>
          <w:marTop w:val="0"/>
          <w:marBottom w:val="0"/>
          <w:divBdr>
            <w:top w:val="none" w:sz="0" w:space="0" w:color="auto"/>
            <w:left w:val="none" w:sz="0" w:space="0" w:color="auto"/>
            <w:bottom w:val="none" w:sz="0" w:space="0" w:color="auto"/>
            <w:right w:val="none" w:sz="0" w:space="0" w:color="auto"/>
          </w:divBdr>
        </w:div>
        <w:div w:id="1304239643">
          <w:marLeft w:val="0"/>
          <w:marRight w:val="0"/>
          <w:marTop w:val="0"/>
          <w:marBottom w:val="0"/>
          <w:divBdr>
            <w:top w:val="none" w:sz="0" w:space="0" w:color="auto"/>
            <w:left w:val="none" w:sz="0" w:space="0" w:color="auto"/>
            <w:bottom w:val="none" w:sz="0" w:space="0" w:color="auto"/>
            <w:right w:val="none" w:sz="0" w:space="0" w:color="auto"/>
          </w:divBdr>
        </w:div>
        <w:div w:id="1317220401">
          <w:marLeft w:val="0"/>
          <w:marRight w:val="0"/>
          <w:marTop w:val="0"/>
          <w:marBottom w:val="0"/>
          <w:divBdr>
            <w:top w:val="none" w:sz="0" w:space="0" w:color="auto"/>
            <w:left w:val="none" w:sz="0" w:space="0" w:color="auto"/>
            <w:bottom w:val="none" w:sz="0" w:space="0" w:color="auto"/>
            <w:right w:val="none" w:sz="0" w:space="0" w:color="auto"/>
          </w:divBdr>
        </w:div>
        <w:div w:id="1497107757">
          <w:marLeft w:val="0"/>
          <w:marRight w:val="0"/>
          <w:marTop w:val="0"/>
          <w:marBottom w:val="0"/>
          <w:divBdr>
            <w:top w:val="none" w:sz="0" w:space="0" w:color="auto"/>
            <w:left w:val="none" w:sz="0" w:space="0" w:color="auto"/>
            <w:bottom w:val="none" w:sz="0" w:space="0" w:color="auto"/>
            <w:right w:val="none" w:sz="0" w:space="0" w:color="auto"/>
          </w:divBdr>
        </w:div>
        <w:div w:id="1538002528">
          <w:marLeft w:val="0"/>
          <w:marRight w:val="0"/>
          <w:marTop w:val="0"/>
          <w:marBottom w:val="0"/>
          <w:divBdr>
            <w:top w:val="none" w:sz="0" w:space="0" w:color="auto"/>
            <w:left w:val="none" w:sz="0" w:space="0" w:color="auto"/>
            <w:bottom w:val="none" w:sz="0" w:space="0" w:color="auto"/>
            <w:right w:val="none" w:sz="0" w:space="0" w:color="auto"/>
          </w:divBdr>
        </w:div>
        <w:div w:id="1727221566">
          <w:marLeft w:val="0"/>
          <w:marRight w:val="0"/>
          <w:marTop w:val="0"/>
          <w:marBottom w:val="0"/>
          <w:divBdr>
            <w:top w:val="none" w:sz="0" w:space="0" w:color="auto"/>
            <w:left w:val="none" w:sz="0" w:space="0" w:color="auto"/>
            <w:bottom w:val="none" w:sz="0" w:space="0" w:color="auto"/>
            <w:right w:val="none" w:sz="0" w:space="0" w:color="auto"/>
          </w:divBdr>
        </w:div>
        <w:div w:id="1785732979">
          <w:marLeft w:val="0"/>
          <w:marRight w:val="0"/>
          <w:marTop w:val="0"/>
          <w:marBottom w:val="0"/>
          <w:divBdr>
            <w:top w:val="none" w:sz="0" w:space="0" w:color="auto"/>
            <w:left w:val="none" w:sz="0" w:space="0" w:color="auto"/>
            <w:bottom w:val="none" w:sz="0" w:space="0" w:color="auto"/>
            <w:right w:val="none" w:sz="0" w:space="0" w:color="auto"/>
          </w:divBdr>
        </w:div>
        <w:div w:id="1823807729">
          <w:marLeft w:val="0"/>
          <w:marRight w:val="0"/>
          <w:marTop w:val="0"/>
          <w:marBottom w:val="0"/>
          <w:divBdr>
            <w:top w:val="none" w:sz="0" w:space="0" w:color="auto"/>
            <w:left w:val="none" w:sz="0" w:space="0" w:color="auto"/>
            <w:bottom w:val="none" w:sz="0" w:space="0" w:color="auto"/>
            <w:right w:val="none" w:sz="0" w:space="0" w:color="auto"/>
          </w:divBdr>
        </w:div>
        <w:div w:id="2032560814">
          <w:marLeft w:val="0"/>
          <w:marRight w:val="0"/>
          <w:marTop w:val="0"/>
          <w:marBottom w:val="0"/>
          <w:divBdr>
            <w:top w:val="none" w:sz="0" w:space="0" w:color="auto"/>
            <w:left w:val="none" w:sz="0" w:space="0" w:color="auto"/>
            <w:bottom w:val="none" w:sz="0" w:space="0" w:color="auto"/>
            <w:right w:val="none" w:sz="0" w:space="0" w:color="auto"/>
          </w:divBdr>
        </w:div>
        <w:div w:id="2060276727">
          <w:marLeft w:val="0"/>
          <w:marRight w:val="0"/>
          <w:marTop w:val="0"/>
          <w:marBottom w:val="0"/>
          <w:divBdr>
            <w:top w:val="none" w:sz="0" w:space="0" w:color="auto"/>
            <w:left w:val="none" w:sz="0" w:space="0" w:color="auto"/>
            <w:bottom w:val="none" w:sz="0" w:space="0" w:color="auto"/>
            <w:right w:val="none" w:sz="0" w:space="0" w:color="auto"/>
          </w:divBdr>
        </w:div>
        <w:div w:id="2112623169">
          <w:marLeft w:val="0"/>
          <w:marRight w:val="0"/>
          <w:marTop w:val="0"/>
          <w:marBottom w:val="0"/>
          <w:divBdr>
            <w:top w:val="none" w:sz="0" w:space="0" w:color="auto"/>
            <w:left w:val="none" w:sz="0" w:space="0" w:color="auto"/>
            <w:bottom w:val="none" w:sz="0" w:space="0" w:color="auto"/>
            <w:right w:val="none" w:sz="0" w:space="0" w:color="auto"/>
          </w:divBdr>
        </w:div>
      </w:divsChild>
    </w:div>
    <w:div w:id="547304839">
      <w:bodyDiv w:val="1"/>
      <w:marLeft w:val="0"/>
      <w:marRight w:val="0"/>
      <w:marTop w:val="0"/>
      <w:marBottom w:val="0"/>
      <w:divBdr>
        <w:top w:val="none" w:sz="0" w:space="0" w:color="auto"/>
        <w:left w:val="none" w:sz="0" w:space="0" w:color="auto"/>
        <w:bottom w:val="none" w:sz="0" w:space="0" w:color="auto"/>
        <w:right w:val="none" w:sz="0" w:space="0" w:color="auto"/>
      </w:divBdr>
    </w:div>
    <w:div w:id="1333527998">
      <w:bodyDiv w:val="1"/>
      <w:marLeft w:val="0"/>
      <w:marRight w:val="0"/>
      <w:marTop w:val="0"/>
      <w:marBottom w:val="0"/>
      <w:divBdr>
        <w:top w:val="none" w:sz="0" w:space="0" w:color="auto"/>
        <w:left w:val="none" w:sz="0" w:space="0" w:color="auto"/>
        <w:bottom w:val="none" w:sz="0" w:space="0" w:color="auto"/>
        <w:right w:val="none" w:sz="0" w:space="0" w:color="auto"/>
      </w:divBdr>
      <w:divsChild>
        <w:div w:id="38824838">
          <w:marLeft w:val="0"/>
          <w:marRight w:val="0"/>
          <w:marTop w:val="0"/>
          <w:marBottom w:val="0"/>
          <w:divBdr>
            <w:top w:val="none" w:sz="0" w:space="0" w:color="auto"/>
            <w:left w:val="none" w:sz="0" w:space="0" w:color="auto"/>
            <w:bottom w:val="none" w:sz="0" w:space="0" w:color="auto"/>
            <w:right w:val="none" w:sz="0" w:space="0" w:color="auto"/>
          </w:divBdr>
        </w:div>
        <w:div w:id="64494715">
          <w:marLeft w:val="0"/>
          <w:marRight w:val="0"/>
          <w:marTop w:val="0"/>
          <w:marBottom w:val="0"/>
          <w:divBdr>
            <w:top w:val="none" w:sz="0" w:space="0" w:color="auto"/>
            <w:left w:val="none" w:sz="0" w:space="0" w:color="auto"/>
            <w:bottom w:val="none" w:sz="0" w:space="0" w:color="auto"/>
            <w:right w:val="none" w:sz="0" w:space="0" w:color="auto"/>
          </w:divBdr>
        </w:div>
        <w:div w:id="108016669">
          <w:marLeft w:val="0"/>
          <w:marRight w:val="0"/>
          <w:marTop w:val="0"/>
          <w:marBottom w:val="0"/>
          <w:divBdr>
            <w:top w:val="none" w:sz="0" w:space="0" w:color="auto"/>
            <w:left w:val="none" w:sz="0" w:space="0" w:color="auto"/>
            <w:bottom w:val="none" w:sz="0" w:space="0" w:color="auto"/>
            <w:right w:val="none" w:sz="0" w:space="0" w:color="auto"/>
          </w:divBdr>
        </w:div>
        <w:div w:id="148593141">
          <w:marLeft w:val="0"/>
          <w:marRight w:val="0"/>
          <w:marTop w:val="0"/>
          <w:marBottom w:val="0"/>
          <w:divBdr>
            <w:top w:val="none" w:sz="0" w:space="0" w:color="auto"/>
            <w:left w:val="none" w:sz="0" w:space="0" w:color="auto"/>
            <w:bottom w:val="none" w:sz="0" w:space="0" w:color="auto"/>
            <w:right w:val="none" w:sz="0" w:space="0" w:color="auto"/>
          </w:divBdr>
        </w:div>
        <w:div w:id="253898573">
          <w:marLeft w:val="0"/>
          <w:marRight w:val="0"/>
          <w:marTop w:val="0"/>
          <w:marBottom w:val="0"/>
          <w:divBdr>
            <w:top w:val="none" w:sz="0" w:space="0" w:color="auto"/>
            <w:left w:val="none" w:sz="0" w:space="0" w:color="auto"/>
            <w:bottom w:val="none" w:sz="0" w:space="0" w:color="auto"/>
            <w:right w:val="none" w:sz="0" w:space="0" w:color="auto"/>
          </w:divBdr>
        </w:div>
        <w:div w:id="322272427">
          <w:marLeft w:val="0"/>
          <w:marRight w:val="0"/>
          <w:marTop w:val="0"/>
          <w:marBottom w:val="0"/>
          <w:divBdr>
            <w:top w:val="none" w:sz="0" w:space="0" w:color="auto"/>
            <w:left w:val="none" w:sz="0" w:space="0" w:color="auto"/>
            <w:bottom w:val="none" w:sz="0" w:space="0" w:color="auto"/>
            <w:right w:val="none" w:sz="0" w:space="0" w:color="auto"/>
          </w:divBdr>
        </w:div>
        <w:div w:id="449596741">
          <w:marLeft w:val="0"/>
          <w:marRight w:val="0"/>
          <w:marTop w:val="0"/>
          <w:marBottom w:val="0"/>
          <w:divBdr>
            <w:top w:val="none" w:sz="0" w:space="0" w:color="auto"/>
            <w:left w:val="none" w:sz="0" w:space="0" w:color="auto"/>
            <w:bottom w:val="none" w:sz="0" w:space="0" w:color="auto"/>
            <w:right w:val="none" w:sz="0" w:space="0" w:color="auto"/>
          </w:divBdr>
        </w:div>
        <w:div w:id="508835507">
          <w:marLeft w:val="0"/>
          <w:marRight w:val="0"/>
          <w:marTop w:val="0"/>
          <w:marBottom w:val="0"/>
          <w:divBdr>
            <w:top w:val="none" w:sz="0" w:space="0" w:color="auto"/>
            <w:left w:val="none" w:sz="0" w:space="0" w:color="auto"/>
            <w:bottom w:val="none" w:sz="0" w:space="0" w:color="auto"/>
            <w:right w:val="none" w:sz="0" w:space="0" w:color="auto"/>
          </w:divBdr>
        </w:div>
        <w:div w:id="520120943">
          <w:marLeft w:val="0"/>
          <w:marRight w:val="0"/>
          <w:marTop w:val="0"/>
          <w:marBottom w:val="0"/>
          <w:divBdr>
            <w:top w:val="none" w:sz="0" w:space="0" w:color="auto"/>
            <w:left w:val="none" w:sz="0" w:space="0" w:color="auto"/>
            <w:bottom w:val="none" w:sz="0" w:space="0" w:color="auto"/>
            <w:right w:val="none" w:sz="0" w:space="0" w:color="auto"/>
          </w:divBdr>
        </w:div>
        <w:div w:id="671949820">
          <w:marLeft w:val="0"/>
          <w:marRight w:val="0"/>
          <w:marTop w:val="0"/>
          <w:marBottom w:val="0"/>
          <w:divBdr>
            <w:top w:val="none" w:sz="0" w:space="0" w:color="auto"/>
            <w:left w:val="none" w:sz="0" w:space="0" w:color="auto"/>
            <w:bottom w:val="none" w:sz="0" w:space="0" w:color="auto"/>
            <w:right w:val="none" w:sz="0" w:space="0" w:color="auto"/>
          </w:divBdr>
        </w:div>
        <w:div w:id="809784242">
          <w:marLeft w:val="0"/>
          <w:marRight w:val="0"/>
          <w:marTop w:val="0"/>
          <w:marBottom w:val="0"/>
          <w:divBdr>
            <w:top w:val="none" w:sz="0" w:space="0" w:color="auto"/>
            <w:left w:val="none" w:sz="0" w:space="0" w:color="auto"/>
            <w:bottom w:val="none" w:sz="0" w:space="0" w:color="auto"/>
            <w:right w:val="none" w:sz="0" w:space="0" w:color="auto"/>
          </w:divBdr>
        </w:div>
        <w:div w:id="966550168">
          <w:marLeft w:val="0"/>
          <w:marRight w:val="0"/>
          <w:marTop w:val="0"/>
          <w:marBottom w:val="0"/>
          <w:divBdr>
            <w:top w:val="none" w:sz="0" w:space="0" w:color="auto"/>
            <w:left w:val="none" w:sz="0" w:space="0" w:color="auto"/>
            <w:bottom w:val="none" w:sz="0" w:space="0" w:color="auto"/>
            <w:right w:val="none" w:sz="0" w:space="0" w:color="auto"/>
          </w:divBdr>
        </w:div>
        <w:div w:id="1056589103">
          <w:marLeft w:val="0"/>
          <w:marRight w:val="0"/>
          <w:marTop w:val="0"/>
          <w:marBottom w:val="0"/>
          <w:divBdr>
            <w:top w:val="none" w:sz="0" w:space="0" w:color="auto"/>
            <w:left w:val="none" w:sz="0" w:space="0" w:color="auto"/>
            <w:bottom w:val="none" w:sz="0" w:space="0" w:color="auto"/>
            <w:right w:val="none" w:sz="0" w:space="0" w:color="auto"/>
          </w:divBdr>
        </w:div>
        <w:div w:id="1098333387">
          <w:marLeft w:val="0"/>
          <w:marRight w:val="0"/>
          <w:marTop w:val="0"/>
          <w:marBottom w:val="0"/>
          <w:divBdr>
            <w:top w:val="none" w:sz="0" w:space="0" w:color="auto"/>
            <w:left w:val="none" w:sz="0" w:space="0" w:color="auto"/>
            <w:bottom w:val="none" w:sz="0" w:space="0" w:color="auto"/>
            <w:right w:val="none" w:sz="0" w:space="0" w:color="auto"/>
          </w:divBdr>
        </w:div>
        <w:div w:id="1102918149">
          <w:marLeft w:val="0"/>
          <w:marRight w:val="0"/>
          <w:marTop w:val="0"/>
          <w:marBottom w:val="0"/>
          <w:divBdr>
            <w:top w:val="none" w:sz="0" w:space="0" w:color="auto"/>
            <w:left w:val="none" w:sz="0" w:space="0" w:color="auto"/>
            <w:bottom w:val="none" w:sz="0" w:space="0" w:color="auto"/>
            <w:right w:val="none" w:sz="0" w:space="0" w:color="auto"/>
          </w:divBdr>
        </w:div>
        <w:div w:id="1104693874">
          <w:marLeft w:val="0"/>
          <w:marRight w:val="0"/>
          <w:marTop w:val="0"/>
          <w:marBottom w:val="0"/>
          <w:divBdr>
            <w:top w:val="none" w:sz="0" w:space="0" w:color="auto"/>
            <w:left w:val="none" w:sz="0" w:space="0" w:color="auto"/>
            <w:bottom w:val="none" w:sz="0" w:space="0" w:color="auto"/>
            <w:right w:val="none" w:sz="0" w:space="0" w:color="auto"/>
          </w:divBdr>
        </w:div>
        <w:div w:id="1287812449">
          <w:marLeft w:val="0"/>
          <w:marRight w:val="0"/>
          <w:marTop w:val="0"/>
          <w:marBottom w:val="0"/>
          <w:divBdr>
            <w:top w:val="none" w:sz="0" w:space="0" w:color="auto"/>
            <w:left w:val="none" w:sz="0" w:space="0" w:color="auto"/>
            <w:bottom w:val="none" w:sz="0" w:space="0" w:color="auto"/>
            <w:right w:val="none" w:sz="0" w:space="0" w:color="auto"/>
          </w:divBdr>
        </w:div>
        <w:div w:id="1415083360">
          <w:marLeft w:val="0"/>
          <w:marRight w:val="0"/>
          <w:marTop w:val="0"/>
          <w:marBottom w:val="0"/>
          <w:divBdr>
            <w:top w:val="none" w:sz="0" w:space="0" w:color="auto"/>
            <w:left w:val="none" w:sz="0" w:space="0" w:color="auto"/>
            <w:bottom w:val="none" w:sz="0" w:space="0" w:color="auto"/>
            <w:right w:val="none" w:sz="0" w:space="0" w:color="auto"/>
          </w:divBdr>
        </w:div>
        <w:div w:id="1511219783">
          <w:marLeft w:val="0"/>
          <w:marRight w:val="0"/>
          <w:marTop w:val="0"/>
          <w:marBottom w:val="0"/>
          <w:divBdr>
            <w:top w:val="none" w:sz="0" w:space="0" w:color="auto"/>
            <w:left w:val="none" w:sz="0" w:space="0" w:color="auto"/>
            <w:bottom w:val="none" w:sz="0" w:space="0" w:color="auto"/>
            <w:right w:val="none" w:sz="0" w:space="0" w:color="auto"/>
          </w:divBdr>
        </w:div>
        <w:div w:id="1523323111">
          <w:marLeft w:val="0"/>
          <w:marRight w:val="0"/>
          <w:marTop w:val="0"/>
          <w:marBottom w:val="0"/>
          <w:divBdr>
            <w:top w:val="none" w:sz="0" w:space="0" w:color="auto"/>
            <w:left w:val="none" w:sz="0" w:space="0" w:color="auto"/>
            <w:bottom w:val="none" w:sz="0" w:space="0" w:color="auto"/>
            <w:right w:val="none" w:sz="0" w:space="0" w:color="auto"/>
          </w:divBdr>
        </w:div>
        <w:div w:id="1593515484">
          <w:marLeft w:val="0"/>
          <w:marRight w:val="0"/>
          <w:marTop w:val="0"/>
          <w:marBottom w:val="0"/>
          <w:divBdr>
            <w:top w:val="none" w:sz="0" w:space="0" w:color="auto"/>
            <w:left w:val="none" w:sz="0" w:space="0" w:color="auto"/>
            <w:bottom w:val="none" w:sz="0" w:space="0" w:color="auto"/>
            <w:right w:val="none" w:sz="0" w:space="0" w:color="auto"/>
          </w:divBdr>
        </w:div>
        <w:div w:id="1675181207">
          <w:marLeft w:val="0"/>
          <w:marRight w:val="0"/>
          <w:marTop w:val="0"/>
          <w:marBottom w:val="0"/>
          <w:divBdr>
            <w:top w:val="none" w:sz="0" w:space="0" w:color="auto"/>
            <w:left w:val="none" w:sz="0" w:space="0" w:color="auto"/>
            <w:bottom w:val="none" w:sz="0" w:space="0" w:color="auto"/>
            <w:right w:val="none" w:sz="0" w:space="0" w:color="auto"/>
          </w:divBdr>
        </w:div>
        <w:div w:id="1782802193">
          <w:marLeft w:val="0"/>
          <w:marRight w:val="0"/>
          <w:marTop w:val="0"/>
          <w:marBottom w:val="0"/>
          <w:divBdr>
            <w:top w:val="none" w:sz="0" w:space="0" w:color="auto"/>
            <w:left w:val="none" w:sz="0" w:space="0" w:color="auto"/>
            <w:bottom w:val="none" w:sz="0" w:space="0" w:color="auto"/>
            <w:right w:val="none" w:sz="0" w:space="0" w:color="auto"/>
          </w:divBdr>
        </w:div>
        <w:div w:id="1952858066">
          <w:marLeft w:val="0"/>
          <w:marRight w:val="0"/>
          <w:marTop w:val="0"/>
          <w:marBottom w:val="0"/>
          <w:divBdr>
            <w:top w:val="none" w:sz="0" w:space="0" w:color="auto"/>
            <w:left w:val="none" w:sz="0" w:space="0" w:color="auto"/>
            <w:bottom w:val="none" w:sz="0" w:space="0" w:color="auto"/>
            <w:right w:val="none" w:sz="0" w:space="0" w:color="auto"/>
          </w:divBdr>
        </w:div>
        <w:div w:id="1998724539">
          <w:marLeft w:val="0"/>
          <w:marRight w:val="0"/>
          <w:marTop w:val="0"/>
          <w:marBottom w:val="0"/>
          <w:divBdr>
            <w:top w:val="none" w:sz="0" w:space="0" w:color="auto"/>
            <w:left w:val="none" w:sz="0" w:space="0" w:color="auto"/>
            <w:bottom w:val="none" w:sz="0" w:space="0" w:color="auto"/>
            <w:right w:val="none" w:sz="0" w:space="0" w:color="auto"/>
          </w:divBdr>
        </w:div>
        <w:div w:id="2032996232">
          <w:marLeft w:val="0"/>
          <w:marRight w:val="0"/>
          <w:marTop w:val="0"/>
          <w:marBottom w:val="0"/>
          <w:divBdr>
            <w:top w:val="none" w:sz="0" w:space="0" w:color="auto"/>
            <w:left w:val="none" w:sz="0" w:space="0" w:color="auto"/>
            <w:bottom w:val="none" w:sz="0" w:space="0" w:color="auto"/>
            <w:right w:val="none" w:sz="0" w:space="0" w:color="auto"/>
          </w:divBdr>
        </w:div>
        <w:div w:id="2046363307">
          <w:marLeft w:val="0"/>
          <w:marRight w:val="0"/>
          <w:marTop w:val="0"/>
          <w:marBottom w:val="0"/>
          <w:divBdr>
            <w:top w:val="none" w:sz="0" w:space="0" w:color="auto"/>
            <w:left w:val="none" w:sz="0" w:space="0" w:color="auto"/>
            <w:bottom w:val="none" w:sz="0" w:space="0" w:color="auto"/>
            <w:right w:val="none" w:sz="0" w:space="0" w:color="auto"/>
          </w:divBdr>
        </w:div>
        <w:div w:id="2081752566">
          <w:marLeft w:val="0"/>
          <w:marRight w:val="0"/>
          <w:marTop w:val="0"/>
          <w:marBottom w:val="0"/>
          <w:divBdr>
            <w:top w:val="none" w:sz="0" w:space="0" w:color="auto"/>
            <w:left w:val="none" w:sz="0" w:space="0" w:color="auto"/>
            <w:bottom w:val="none" w:sz="0" w:space="0" w:color="auto"/>
            <w:right w:val="none" w:sz="0" w:space="0" w:color="auto"/>
          </w:divBdr>
        </w:div>
        <w:div w:id="2084646844">
          <w:marLeft w:val="0"/>
          <w:marRight w:val="0"/>
          <w:marTop w:val="0"/>
          <w:marBottom w:val="0"/>
          <w:divBdr>
            <w:top w:val="none" w:sz="0" w:space="0" w:color="auto"/>
            <w:left w:val="none" w:sz="0" w:space="0" w:color="auto"/>
            <w:bottom w:val="none" w:sz="0" w:space="0" w:color="auto"/>
            <w:right w:val="none" w:sz="0" w:space="0" w:color="auto"/>
          </w:divBdr>
        </w:div>
        <w:div w:id="2120174712">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F69E91951900439447AABECB054B02" ma:contentTypeVersion="11" ma:contentTypeDescription="Create a new document." ma:contentTypeScope="" ma:versionID="0ae97fce756da8023474516ff5a0cdb2">
  <xsd:schema xmlns:xsd="http://www.w3.org/2001/XMLSchema" xmlns:xs="http://www.w3.org/2001/XMLSchema" xmlns:p="http://schemas.microsoft.com/office/2006/metadata/properties" xmlns:ns2="db8941b9-b43d-4eac-be20-bdfab1c13029" xmlns:ns3="9a02ae21-2c9c-42b6-abc6-c1e57455f45c" targetNamespace="http://schemas.microsoft.com/office/2006/metadata/properties" ma:root="true" ma:fieldsID="e0c31c8e48291bf854e00bb8e3f21a04" ns2:_="" ns3:_="">
    <xsd:import namespace="db8941b9-b43d-4eac-be20-bdfab1c13029"/>
    <xsd:import namespace="9a02ae21-2c9c-42b6-abc6-c1e57455f45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8941b9-b43d-4eac-be20-bdfab1c130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02ae21-2c9c-42b6-abc6-c1e57455f45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8bc1c25-06b7-40af-b1d7-7941b0e8a824}" ma:internalName="TaxCatchAll" ma:showField="CatchAllData" ma:web="9a02ae21-2c9c-42b6-abc6-c1e57455f4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b8941b9-b43d-4eac-be20-bdfab1c13029">
      <Terms xmlns="http://schemas.microsoft.com/office/infopath/2007/PartnerControls"/>
    </lcf76f155ced4ddcb4097134ff3c332f>
    <TaxCatchAll xmlns="9a02ae21-2c9c-42b6-abc6-c1e57455f45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B7B38-F84C-410B-8D29-AB5E3272A3BB}"/>
</file>

<file path=customXml/itemProps2.xml><?xml version="1.0" encoding="utf-8"?>
<ds:datastoreItem xmlns:ds="http://schemas.openxmlformats.org/officeDocument/2006/customXml" ds:itemID="{C0ACFE2B-3CB2-4288-91D6-10C350137793}">
  <ds:schemaRefs>
    <ds:schemaRef ds:uri="http://schemas.microsoft.com/office/2006/metadata/properties"/>
    <ds:schemaRef ds:uri="http://schemas.microsoft.com/office/infopath/2007/PartnerControls"/>
    <ds:schemaRef ds:uri="db8941b9-b43d-4eac-be20-bdfab1c13029"/>
    <ds:schemaRef ds:uri="9a02ae21-2c9c-42b6-abc6-c1e57455f45c"/>
  </ds:schemaRefs>
</ds:datastoreItem>
</file>

<file path=customXml/itemProps3.xml><?xml version="1.0" encoding="utf-8"?>
<ds:datastoreItem xmlns:ds="http://schemas.openxmlformats.org/officeDocument/2006/customXml" ds:itemID="{9F23A765-E01A-4D16-9613-E360027746C2}">
  <ds:schemaRefs>
    <ds:schemaRef ds:uri="http://schemas.microsoft.com/sharepoint/v3/contenttype/forms"/>
  </ds:schemaRefs>
</ds:datastoreItem>
</file>

<file path=customXml/itemProps4.xml><?xml version="1.0" encoding="utf-8"?>
<ds:datastoreItem xmlns:ds="http://schemas.openxmlformats.org/officeDocument/2006/customXml" ds:itemID="{25BAA7A7-E3B4-B04F-815B-23F68B50F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3599</Words>
  <Characters>19471</Characters>
  <Application>Microsoft Office Word</Application>
  <DocSecurity>0</DocSecurity>
  <Lines>846</Lines>
  <Paragraphs>607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22463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2025-11-26T15:55:00Z</cp:lastPrinted>
  <dcterms:created xsi:type="dcterms:W3CDTF">2025-12-01T15:04:00Z</dcterms:created>
  <dcterms:modified xsi:type="dcterms:W3CDTF">2025-12-01T16:35:00Z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0x010100A2F69E91951900439447AABECB054B02</vt:lpwstr>
  </property>
</Properties>
</file>